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618A" w:rsidRPr="00B10326" w:rsidRDefault="0078618A" w:rsidP="0078618A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臺北市私立延平高級中學(國中部)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11</w:t>
      </w:r>
      <w:r>
        <w:rPr>
          <w:rFonts w:ascii="標楷體" w:eastAsia="標楷體" w:hAnsi="標楷體" w:cs="新細明體"/>
          <w:kern w:val="0"/>
          <w:sz w:val="32"/>
          <w:szCs w:val="32"/>
        </w:rPr>
        <w:t>4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255F0C">
        <w:rPr>
          <w:rFonts w:ascii="標楷體" w:eastAsia="標楷體" w:hAnsi="標楷體" w:cs="新細明體" w:hint="eastAsia"/>
          <w:kern w:val="0"/>
          <w:sz w:val="32"/>
          <w:szCs w:val="32"/>
        </w:rPr>
        <w:t>學年度部定課程計畫</w:t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8"/>
        <w:gridCol w:w="968"/>
        <w:gridCol w:w="2463"/>
        <w:gridCol w:w="3413"/>
        <w:gridCol w:w="2373"/>
        <w:gridCol w:w="1513"/>
        <w:gridCol w:w="2881"/>
        <w:gridCol w:w="2557"/>
        <w:gridCol w:w="3966"/>
        <w:gridCol w:w="1598"/>
      </w:tblGrid>
      <w:tr w:rsidR="00AE2C9F" w:rsidRPr="003F5D61" w:rsidTr="00980003">
        <w:trPr>
          <w:trHeight w:val="689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E2C9F" w:rsidRPr="003F5D61" w:rsidRDefault="00AE2C9F" w:rsidP="00AE2C9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C9F" w:rsidRPr="000234B7" w:rsidRDefault="00AE2C9F" w:rsidP="00AE2C9F">
            <w:pPr>
              <w:spacing w:line="396" w:lineRule="auto"/>
              <w:ind w:hanging="2"/>
              <w:rPr>
                <w:rFonts w:ascii="標楷體" w:eastAsia="標楷體" w:hAnsi="標楷體" w:cs="標楷體"/>
              </w:rPr>
            </w:pPr>
            <w:r w:rsidRPr="001607DD">
              <w:rPr>
                <w:rFonts w:ascii="標楷體" w:eastAsia="標楷體" w:hAnsi="標楷體" w:cs="標楷體"/>
              </w:rPr>
              <w:t>□國語文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□英語文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</w:t>
            </w:r>
            <w:r w:rsidRPr="001607DD">
              <w:rPr>
                <w:rFonts w:ascii="標楷體" w:eastAsia="標楷體" w:hAnsi="標楷體" w:cs="標楷體" w:hint="eastAsia"/>
              </w:rPr>
              <w:t>本土語文</w:t>
            </w:r>
            <w:r w:rsidRPr="000234B7">
              <w:rPr>
                <w:rFonts w:ascii="標楷體" w:eastAsia="標楷體" w:hAnsi="標楷體" w:cs="標楷體" w:hint="eastAsia"/>
              </w:rPr>
              <w:t>(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>閩南語文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 xml:space="preserve">客語文)   </w:t>
            </w:r>
            <w:r w:rsidRPr="001607DD">
              <w:rPr>
                <w:rFonts w:ascii="標楷體" w:eastAsia="標楷體" w:hAnsi="標楷體" w:cs="標楷體" w:hint="eastAsia"/>
              </w:rPr>
              <w:t xml:space="preserve"> </w:t>
            </w:r>
            <w:r w:rsidRPr="001607DD">
              <w:rPr>
                <w:rFonts w:ascii="標楷體" w:eastAsia="標楷體" w:hAnsi="標楷體" w:cs="標楷體"/>
              </w:rPr>
              <w:t>□數學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□社會(□歷史□地理□公民與社會)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="00E300B1"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自然科學(□理化</w:t>
            </w:r>
            <w:r w:rsidR="00E300B1"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生物□地球科學)</w:t>
            </w:r>
          </w:p>
          <w:p w:rsidR="00AE2C9F" w:rsidRPr="00B10326" w:rsidRDefault="00AE2C9F" w:rsidP="00AE2C9F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1607DD">
              <w:rPr>
                <w:rFonts w:ascii="標楷體" w:eastAsia="標楷體" w:hAnsi="標楷體" w:cs="標楷體"/>
              </w:rPr>
              <w:t>□藝術(□音樂□視覺藝術□表演藝術)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="00E300B1" w:rsidRPr="001607DD">
              <w:rPr>
                <w:rFonts w:ascii="標楷體" w:eastAsia="標楷體" w:hAnsi="標楷體" w:cs="標楷體"/>
              </w:rPr>
              <w:t>□</w:t>
            </w:r>
            <w:r w:rsidRPr="001607DD">
              <w:rPr>
                <w:rFonts w:ascii="標楷體" w:eastAsia="標楷體" w:hAnsi="標楷體" w:cs="標楷體"/>
              </w:rPr>
              <w:t>綜合活動(□家政□童軍</w:t>
            </w:r>
            <w:r w:rsidR="00E300B1" w:rsidRPr="001607DD">
              <w:rPr>
                <w:rFonts w:ascii="標楷體" w:eastAsia="標楷體" w:hAnsi="標楷體" w:cs="標楷體"/>
              </w:rPr>
              <w:t>□</w:t>
            </w:r>
            <w:r w:rsidRPr="001607DD">
              <w:rPr>
                <w:rFonts w:ascii="標楷體" w:eastAsia="標楷體" w:hAnsi="標楷體" w:cs="標楷體"/>
              </w:rPr>
              <w:t>輔導)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□科技(□資訊科技□生活科技)</w:t>
            </w:r>
            <w:r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□健康與體育(□健康教育□體育)</w:t>
            </w:r>
          </w:p>
        </w:tc>
      </w:tr>
      <w:tr w:rsidR="003F5D61" w:rsidRPr="003F5D61" w:rsidTr="00980003">
        <w:trPr>
          <w:trHeight w:val="850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■7年級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3F5D61" w:rsidRPr="003F5D61" w:rsidRDefault="00490EED" w:rsidP="00287C6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4275C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:rsidTr="00980003">
        <w:trPr>
          <w:trHeight w:val="935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13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DF228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244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:rsidTr="00980003">
        <w:trPr>
          <w:trHeight w:val="624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E365EF" w:rsidRDefault="0016065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自-J-A1 能應用科學知識、方法與態度於日常生活當中。</w:t>
            </w:r>
          </w:p>
          <w:p w:rsidR="00E365EF" w:rsidRDefault="0016065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自-J-A2 能將所習得的科學知識，連結到自己觀察到的自然現象及實驗數據，學習自我或團體探索證據、回應多元觀點，並能對問題、方法、資訊或數據的可信性抱持合理的懷疑態度或進行檢核，提出問題可能的解決方案。</w:t>
            </w:r>
          </w:p>
          <w:p w:rsidR="00E365EF" w:rsidRDefault="0016065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自-J-A3 具備從日常生活經驗中找出問題，並能根據問題特性、資源等因素，善用生活週遭的物品、器材儀器、科技設備及資源，規劃自然科學探究活動。</w:t>
            </w:r>
          </w:p>
          <w:p w:rsidR="00E365EF" w:rsidRDefault="0016065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自-J-B1 能分析歸納、製作圖表、使用資訊及數學運算等方法，整理自然科學資訊或數據，並利用口語、影像、文字與圖案、繪圖或實物、科學名詞、數學公式、模型等，表達探究之過程、發現與成果、價值和限制等。</w:t>
            </w:r>
          </w:p>
          <w:p w:rsidR="00E365EF" w:rsidRDefault="0016065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自-J-B2 能操作適合學習階段的科技設備與資源，並從學習活動、日常經驗及科技運用、自然環境、書刊及網路媒體中，培養相關倫理與分辨資訊之可信程度及進行各種有計畫的觀察，以獲得有助於探究和問題解決的資訊。</w:t>
            </w:r>
          </w:p>
          <w:p w:rsidR="00E365EF" w:rsidRDefault="0016065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自-J-B3 透過欣賞山川大地、風雲雨露、河海大洋、日月星辰，體驗自然與生命之美。</w:t>
            </w:r>
          </w:p>
          <w:p w:rsidR="00E365EF" w:rsidRDefault="0016065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自-J-C1 從日常學習中，主動關心自然環境相關公共議題，尊重生命。</w:t>
            </w:r>
          </w:p>
          <w:p w:rsidR="00E365EF" w:rsidRDefault="0016065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自-J-C2 透過合作學習，發展與同儕溝通、共同參與、共同執行及共同發掘科學相關知識與問題解決的能力。</w:t>
            </w:r>
          </w:p>
          <w:p w:rsidR="00E365EF" w:rsidRDefault="0016065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自-J-C3 透過環境相關議題的學習，能了解全球自然環境具有差異性與互動性，並能發展出自我文化認同與身為地球公民的價值觀。</w:t>
            </w:r>
          </w:p>
        </w:tc>
      </w:tr>
      <w:tr w:rsidR="003F5D61" w:rsidRPr="003F5D61" w:rsidTr="00980003">
        <w:trPr>
          <w:trHeight w:val="483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6E4012" w:rsidRPr="006E4012" w:rsidRDefault="006E4012" w:rsidP="007E044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本課程目標為：</w:t>
            </w:r>
          </w:p>
          <w:p w:rsidR="0016065A" w:rsidRPr="007E044B" w:rsidRDefault="004E050E" w:rsidP="007E044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</w:t>
            </w:r>
            <w:r w:rsidR="0016065A" w:rsidRPr="007E044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利用科學方法探究生命的起源及各種與生命相關的現象，</w:t>
            </w:r>
            <w:r w:rsidR="007C58B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以</w:t>
            </w:r>
            <w:r w:rsidR="00FB347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培養學生尊重及關懷生命的情操，</w:t>
            </w:r>
            <w:r w:rsidR="006E4012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且</w:t>
            </w:r>
            <w:r w:rsidR="006E401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能學會</w:t>
            </w:r>
            <w:r w:rsidR="0016065A" w:rsidRPr="007E044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使用與操作適當的儀器進行科學研究，例如</w:t>
            </w:r>
            <w:r w:rsidR="00BD7C8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：</w:t>
            </w:r>
            <w:r w:rsidR="0016065A" w:rsidRPr="007E044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使用顯微鏡觀察細胞，了解生物體都是由「細胞」所構成，細胞因功能不同，型態會有差異。</w:t>
            </w:r>
            <w:r w:rsidR="006E4012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此外，</w:t>
            </w:r>
            <w:r w:rsidR="0016065A" w:rsidRPr="007E044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養分是生物生存的重要條件，</w:t>
            </w:r>
            <w:r w:rsidR="006E401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因此希望學生能</w:t>
            </w:r>
            <w:r w:rsidR="0016065A" w:rsidRPr="007E044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瞭解生物對營養的獲取以及吸收利用的過程。</w:t>
            </w:r>
            <w:r w:rsidR="0064599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而</w:t>
            </w:r>
            <w:r w:rsidR="00BD7C8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透過實驗，能從中探究並了解</w:t>
            </w:r>
            <w:r w:rsidR="0016065A" w:rsidRPr="007E044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植物與動物的運輸作用，並融入科學史教學。</w:t>
            </w:r>
          </w:p>
          <w:p w:rsidR="0016065A" w:rsidRPr="00645999" w:rsidRDefault="004E050E" w:rsidP="007E044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</w:t>
            </w:r>
            <w:r w:rsidR="00BD7C8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瞭解</w:t>
            </w:r>
            <w:r w:rsidR="0016065A" w:rsidRPr="007E044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生物體內的神經系統及內分泌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系統，共同統整與協調，使個體能對周遭環境的變化，做出適當的反應</w:t>
            </w:r>
            <w:r w:rsidR="00FB347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，以及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瞭解</w:t>
            </w:r>
            <w:r w:rsidR="0016065A" w:rsidRPr="007E044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生物的體溫、體內水分、血糖濃度及呼吸次數，只能在特定範圍內變動；當環境改變時，生物也會藉由呼吸、排泄與體內物質的調節，使個體達到穩定狀態。透過微觀與巨觀的主題介紹與學習，將所學到的科學知識和科學探索的各種</w:t>
            </w:r>
            <w:r w:rsidR="0064599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方法，解釋自然現象發生，使學生認識與了解從原子到宇宙之間的關係、</w:t>
            </w:r>
            <w:r w:rsidR="00645999" w:rsidRPr="0064599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探討化石形成的原因與生物演化之間的關係。並</w:t>
            </w:r>
            <w:r w:rsidR="0064599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且能認識</w:t>
            </w:r>
            <w:r w:rsidR="00645999" w:rsidRPr="0064599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生物和環境之間的關係以及環境保育之重要性，培養主動關心自然環境相關公共議題，尊重生命。</w:t>
            </w:r>
          </w:p>
          <w:p w:rsidR="00FF34AB" w:rsidRPr="00641A9E" w:rsidRDefault="00FB3478" w:rsidP="00700EDF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</w:t>
            </w:r>
            <w:r w:rsidR="00700E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瞭</w:t>
            </w:r>
            <w:r w:rsidR="00700EDF" w:rsidRPr="00700E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解生物體有不同的生殖方式，並能將所習得的科學知識，連結到自己觀察的自然現象。透過實驗、探究與孟德爾科學史，學習遺傳學基本定律、人類遺傳與生物技術。探討化石與生物演化之間的關係</w:t>
            </w:r>
            <w:r w:rsidR="00700E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</w:t>
            </w:r>
            <w:r w:rsidR="00700EDF" w:rsidRPr="00700E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從學習生物分類以及生物型態與構造的特徵，培養分析歸納、製作圖表等能力。了解生物和環境之間的關係以及環境保育之重要性，培養主動關心自然環境相關公共議題，尊重生命</w:t>
            </w:r>
            <w:r w:rsidR="00700E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；</w:t>
            </w:r>
            <w:r w:rsidR="00700EDF" w:rsidRPr="00700E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透過環境永續發展主題介紹與學習，將所學到的科學知識和科學探索的各種方法，解釋自然現象發生，使學生認識與了解從環境與生物之間的關係。</w:t>
            </w:r>
          </w:p>
        </w:tc>
      </w:tr>
      <w:tr w:rsidR="006A5CD8" w:rsidRPr="003F5D61" w:rsidTr="00C400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388" w:type="pct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A5CD8" w:rsidRPr="003F5D61" w:rsidRDefault="006A5CD8" w:rsidP="006A5CD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學習進度</w:t>
            </w:r>
          </w:p>
          <w:p w:rsidR="006A5CD8" w:rsidRPr="003F5D61" w:rsidRDefault="006A5CD8" w:rsidP="006A5CD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54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5CD8" w:rsidRPr="003F5D61" w:rsidRDefault="006A5CD8" w:rsidP="006A5CD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:rsidR="006A5CD8" w:rsidRPr="00287C65" w:rsidRDefault="006A5CD8" w:rsidP="006A5CD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2261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5CD8" w:rsidRPr="003F5D61" w:rsidRDefault="006A5CD8" w:rsidP="006A5CD8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568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5CD8" w:rsidRPr="003F5D61" w:rsidRDefault="006A5CD8" w:rsidP="006A5CD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881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5CD8" w:rsidRPr="003F5D61" w:rsidRDefault="006A5CD8" w:rsidP="006A5CD8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355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5CD8" w:rsidRPr="003F5D61" w:rsidRDefault="006A5CD8" w:rsidP="006A5CD8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6A5CD8" w:rsidRPr="003F5D61" w:rsidTr="00C400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388" w:type="pct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5CD8" w:rsidRPr="003F5D61" w:rsidRDefault="006A5CD8" w:rsidP="006A5CD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4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CD8" w:rsidRPr="003F5D61" w:rsidRDefault="006A5CD8" w:rsidP="006A5CD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CD8" w:rsidRPr="003F5D61" w:rsidRDefault="006A5CD8" w:rsidP="006A5CD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6A5CD8" w:rsidRPr="003F5D61" w:rsidRDefault="006A5CD8" w:rsidP="006A5CD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976" w:type="pct"/>
            <w:gridSpan w:val="2"/>
            <w:vAlign w:val="center"/>
          </w:tcPr>
          <w:p w:rsidR="006A5CD8" w:rsidRDefault="006A5CD8" w:rsidP="006A5CD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6A5CD8" w:rsidRPr="003F5D61" w:rsidRDefault="006A5CD8" w:rsidP="006A5CD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568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CD8" w:rsidRPr="003F5D61" w:rsidRDefault="006A5CD8" w:rsidP="006A5CD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81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CD8" w:rsidRPr="003F5D61" w:rsidRDefault="006A5CD8" w:rsidP="006A5CD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5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5CD8" w:rsidRPr="003F5D61" w:rsidRDefault="006A5CD8" w:rsidP="006A5CD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320BF" w:rsidRPr="003F5D61" w:rsidTr="00C400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B6B28" w:rsidRDefault="00F320BF" w:rsidP="006A5CD8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</w:p>
          <w:p w:rsidR="001B6B28" w:rsidRDefault="00F320BF" w:rsidP="006A5CD8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</w:p>
          <w:p w:rsidR="001B6B28" w:rsidRDefault="00F320BF" w:rsidP="006A5CD8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學</w:t>
            </w:r>
          </w:p>
          <w:p w:rsidR="00F320BF" w:rsidRPr="00287C65" w:rsidRDefault="00F320BF" w:rsidP="006A5CD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期</w:t>
            </w:r>
          </w:p>
        </w:tc>
        <w:tc>
          <w:tcPr>
            <w:tcW w:w="215" w:type="pct"/>
            <w:vAlign w:val="center"/>
          </w:tcPr>
          <w:p w:rsidR="00F320BF" w:rsidRPr="00E81B80" w:rsidRDefault="00F320BF" w:rsidP="0003117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20BF" w:rsidRPr="00E81B80" w:rsidRDefault="00F320BF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第1章生命世界與科學方法</w:t>
            </w:r>
          </w:p>
          <w:p w:rsidR="00F320BF" w:rsidRPr="00E81B80" w:rsidRDefault="00F320BF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1-1多采多姿的生世界、1-2探究自然的科學方法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E81B80" w:rsidRDefault="00F320BF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ti-IV-1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F320BF" w:rsidRPr="00E81B80" w:rsidRDefault="00F320BF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F320BF" w:rsidRPr="00E81B80" w:rsidRDefault="00F320BF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po-IV-2 能辨別適合科學探究或適合以科學方式尋求解決的問題（或假說）說），並能依據觀察、蒐集資料、閱讀、思考、討論等，提出適宜探究之問題。</w:t>
            </w:r>
          </w:p>
          <w:p w:rsidR="00F320BF" w:rsidRPr="00E81B80" w:rsidRDefault="00F320BF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pe-IV-1 能辨明多個自變項、應變項並計劃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F320BF" w:rsidRPr="00E81B80" w:rsidRDefault="00F320BF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pa-IV-2 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F320BF" w:rsidRPr="00E81B80" w:rsidRDefault="00F320BF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pc-IV-1 能理解同學的探究過程和結果（或經簡化過的科學報告），提出合理而且具有根據的疑問或意見。並能對問題、探究方法、證據及發現，彼此間的符應情形，進行檢核並提出可能的改善方案。</w:t>
            </w:r>
          </w:p>
          <w:p w:rsidR="00F320BF" w:rsidRPr="00E81B80" w:rsidRDefault="00F320BF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ai-IV-2 透過與同儕的討論，分享科學發現的樂趣。</w:t>
            </w:r>
          </w:p>
          <w:p w:rsidR="00F320BF" w:rsidRPr="00E81B80" w:rsidRDefault="00F320BF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F320BF" w:rsidRPr="00E81B80" w:rsidRDefault="00F320BF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ah-IV-1 對於有關科學發現的報導，甚至權威的解釋（如報章雜誌的報導或書本上的解釋），能抱持懷疑的態度，評估其推論的證據是否充分且可信賴。</w:t>
            </w:r>
          </w:p>
          <w:p w:rsidR="00F320BF" w:rsidRPr="00E81B80" w:rsidRDefault="00F320BF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ah-IV-2 應用所學到的科學知識與科學探究方法，幫助自己做出最佳的決定。</w:t>
            </w:r>
          </w:p>
          <w:p w:rsidR="00F320BF" w:rsidRPr="00E81B80" w:rsidRDefault="00F320BF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an-IV-2 分辨科學知識的確定性和持久性，會因科學研究的時空背景不同而有所變化。</w:t>
            </w:r>
          </w:p>
          <w:p w:rsidR="00F320BF" w:rsidRPr="00E81B80" w:rsidRDefault="00F320BF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an-IV-3 體察到不同性別、背景、族群科學家們具有堅毅、嚴謹和講求邏輯的特質，也具有好奇心、求知慾和想像力。</w:t>
            </w:r>
          </w:p>
        </w:tc>
        <w:tc>
          <w:tcPr>
            <w:tcW w:w="976" w:type="pct"/>
            <w:gridSpan w:val="2"/>
          </w:tcPr>
          <w:p w:rsidR="00F320BF" w:rsidRPr="00E81B80" w:rsidRDefault="00F320BF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Bd-IV-1 生態系中的能量來源是太陽，能量會經由食物鏈在不同生物間流轉。</w:t>
            </w:r>
          </w:p>
          <w:p w:rsidR="00F320BF" w:rsidRPr="00E81B80" w:rsidRDefault="00F320BF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Gc-IV-2 地球上有形形色色的生物，在生態系中擔任不同的角色，發揮不同的功能，有助於維持生態系的穩定。</w:t>
            </w:r>
          </w:p>
          <w:p w:rsidR="00F320BF" w:rsidRPr="00E81B80" w:rsidRDefault="00F320BF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Gc-IV-3 人的體表和體內有許多微生物，有些微生物對人體有利，有些則有害。</w:t>
            </w:r>
          </w:p>
          <w:p w:rsidR="00F320BF" w:rsidRPr="00E81B80" w:rsidRDefault="00F320BF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INc-IV-6 從個體到生物圈是組成生命世</w:t>
            </w:r>
            <w:r w:rsidRPr="00E81B8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界的巨觀尺度。</w:t>
            </w:r>
          </w:p>
          <w:p w:rsidR="00F320BF" w:rsidRPr="00E81B80" w:rsidRDefault="00F320BF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Mb-IV-2 科學史上重要發現的過程，以及不同性別、背景、族群者於其中的貢獻。</w:t>
            </w:r>
          </w:p>
        </w:tc>
        <w:tc>
          <w:tcPr>
            <w:tcW w:w="5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kern w:val="0"/>
                <w:szCs w:val="20"/>
              </w:rPr>
              <w:lastRenderedPageBreak/>
              <w:t>【1-1】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kern w:val="0"/>
                <w:szCs w:val="20"/>
              </w:rPr>
              <w:t>1.觀察</w:t>
            </w:r>
            <w:r>
              <w:rPr>
                <w:rFonts w:ascii="標楷體" w:eastAsia="標楷體" w:hAnsi="標楷體" w:cs="新細明體" w:hint="eastAsia"/>
                <w:kern w:val="0"/>
                <w:szCs w:val="20"/>
              </w:rPr>
              <w:t>10%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kern w:val="0"/>
                <w:szCs w:val="20"/>
              </w:rPr>
              <w:t>2.口頭詢問</w:t>
            </w:r>
            <w:r>
              <w:rPr>
                <w:rFonts w:ascii="標楷體" w:eastAsia="標楷體" w:hAnsi="標楷體" w:cs="新細明體" w:hint="eastAsia"/>
                <w:kern w:val="0"/>
                <w:szCs w:val="20"/>
              </w:rPr>
              <w:t>15%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kern w:val="0"/>
                <w:szCs w:val="20"/>
              </w:rPr>
              <w:t>3.專題報告</w:t>
            </w:r>
            <w:r>
              <w:rPr>
                <w:rFonts w:ascii="標楷體" w:eastAsia="標楷體" w:hAnsi="標楷體" w:cs="新細明體" w:hint="eastAsia"/>
                <w:kern w:val="0"/>
                <w:szCs w:val="20"/>
              </w:rPr>
              <w:t>15%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kern w:val="0"/>
                <w:szCs w:val="20"/>
              </w:rPr>
              <w:t>【1-2】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kern w:val="0"/>
                <w:szCs w:val="20"/>
              </w:rPr>
              <w:t>1.觀察</w:t>
            </w:r>
            <w:r>
              <w:rPr>
                <w:rFonts w:ascii="標楷體" w:eastAsia="標楷體" w:hAnsi="標楷體" w:cs="新細明體" w:hint="eastAsia"/>
                <w:kern w:val="0"/>
                <w:szCs w:val="20"/>
              </w:rPr>
              <w:t>10%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kern w:val="0"/>
                <w:szCs w:val="20"/>
              </w:rPr>
              <w:t>2.口頭詢問</w:t>
            </w:r>
            <w:r>
              <w:rPr>
                <w:rFonts w:ascii="標楷體" w:eastAsia="標楷體" w:hAnsi="標楷體" w:cs="新細明體" w:hint="eastAsia"/>
                <w:kern w:val="0"/>
                <w:szCs w:val="20"/>
              </w:rPr>
              <w:t>10%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kern w:val="0"/>
                <w:szCs w:val="20"/>
              </w:rPr>
              <w:lastRenderedPageBreak/>
              <w:t>3.紙筆測驗</w:t>
            </w:r>
            <w:r>
              <w:rPr>
                <w:rFonts w:ascii="標楷體" w:eastAsia="標楷體" w:hAnsi="標楷體" w:cs="新細明體" w:hint="eastAsia"/>
                <w:kern w:val="0"/>
                <w:szCs w:val="20"/>
              </w:rPr>
              <w:t>20%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kern w:val="0"/>
                <w:szCs w:val="20"/>
              </w:rPr>
              <w:t>4.實作評量</w:t>
            </w:r>
            <w:r>
              <w:rPr>
                <w:rFonts w:ascii="標楷體" w:eastAsia="標楷體" w:hAnsi="標楷體" w:cs="新細明體" w:hint="eastAsia"/>
                <w:kern w:val="0"/>
                <w:szCs w:val="20"/>
              </w:rPr>
              <w:t>20%</w:t>
            </w:r>
          </w:p>
        </w:tc>
        <w:tc>
          <w:tcPr>
            <w:tcW w:w="8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lastRenderedPageBreak/>
              <w:t>【環境教育】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kern w:val="0"/>
                <w:szCs w:val="20"/>
              </w:rPr>
              <w:t>環J1 了解生物多樣性及環境承載力的重要性。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kern w:val="0"/>
                <w:szCs w:val="20"/>
              </w:rPr>
              <w:t>環J2 了解人與周遭動物的互動關係，認識動物需求，並關切動物福利。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環J14 了解能量流動及物質循環與生態系統運作的關係。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:rsidR="00F320BF" w:rsidRPr="00E81B80" w:rsidRDefault="00F320BF" w:rsidP="000035C0">
            <w:pPr>
              <w:widowControl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kern w:val="0"/>
                <w:szCs w:val="20"/>
              </w:rPr>
              <w:lastRenderedPageBreak/>
              <w:t>海J14 探討海洋生物與生態環境之關聯。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涯J3 </w:t>
            </w:r>
            <w:r w:rsidRPr="00E81B80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閱J3 </w:t>
            </w:r>
            <w:r w:rsidRPr="00E81B80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</w:tc>
        <w:tc>
          <w:tcPr>
            <w:tcW w:w="35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1B6B28" w:rsidRDefault="00F320BF" w:rsidP="006A5CD8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F320BF" w:rsidRPr="003F5D61" w:rsidTr="00C400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320BF" w:rsidRPr="00287C65" w:rsidRDefault="00F320BF" w:rsidP="006A5CD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F320BF" w:rsidRPr="00E81B80" w:rsidRDefault="00F320BF" w:rsidP="006E5BF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20BF" w:rsidRPr="00E81B80" w:rsidRDefault="00F320BF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第1章生命世界與科學方法</w:t>
            </w:r>
          </w:p>
          <w:p w:rsidR="00F320BF" w:rsidRPr="00E81B80" w:rsidRDefault="00F320BF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1-3進入實驗室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tc-IV-1 能依據已知的自然科學知識與概念，對自己蒐集與分類的科學數據，抱持合理的懷疑態度，並對他人的資訊或報告，提出自己的看法或解釋。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pe-IV-2 能正確安全操作適合學習階段的物品、器材儀器、科技設備與資源。能進行客觀的質性觀測或數值量冊並詳實記錄。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ai-IV-1 動手實作解決問題或驗證自己想法，而獲得成就感。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ai-IV-2 透過與同儕的討論，分享科學發現的樂趣。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an-IV-2 分辨科學知識的確定性和持久性，會因科學研究的時空背景不同而有所變化。</w:t>
            </w:r>
          </w:p>
        </w:tc>
        <w:tc>
          <w:tcPr>
            <w:tcW w:w="976" w:type="pct"/>
            <w:gridSpan w:val="2"/>
          </w:tcPr>
          <w:p w:rsidR="00F320BF" w:rsidRPr="00E81B80" w:rsidRDefault="00F320BF" w:rsidP="000035C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Da-IV-1 使用適當的儀器可觀察到細胞的形態及細胞膜、細胞質、細胞核、細胞壁等基本構造。</w:t>
            </w:r>
          </w:p>
          <w:p w:rsidR="00F320BF" w:rsidRPr="00E81B80" w:rsidDel="004B65E2" w:rsidRDefault="00F320BF" w:rsidP="000035C0">
            <w:pPr>
              <w:spacing w:line="260" w:lineRule="exact"/>
              <w:rPr>
                <w:del w:id="0" w:author="邵勻" w:date="2024-03-05T10:39:00Z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Ka-IV-9 生活中有許多實用光學儀器，如透鏡、面鏡、眼睛、眼鏡及顯微鏡等。</w:t>
            </w:r>
          </w:p>
          <w:p w:rsidR="00F320BF" w:rsidRPr="00E81B80" w:rsidRDefault="00F320BF" w:rsidP="000035C0">
            <w:pPr>
              <w:autoSpaceDE w:val="0"/>
              <w:autoSpaceDN w:val="0"/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5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E81B80" w:rsidRDefault="00F320BF" w:rsidP="000035C0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kern w:val="0"/>
                <w:szCs w:val="20"/>
              </w:rPr>
              <w:t>【1-3】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kern w:val="0"/>
                <w:szCs w:val="20"/>
              </w:rPr>
              <w:t>1.口頭詢問</w:t>
            </w:r>
            <w:r>
              <w:rPr>
                <w:rFonts w:ascii="標楷體" w:eastAsia="標楷體" w:hAnsi="標楷體" w:cs="新細明體" w:hint="eastAsia"/>
                <w:kern w:val="0"/>
                <w:szCs w:val="20"/>
              </w:rPr>
              <w:t>25%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kern w:val="0"/>
                <w:szCs w:val="20"/>
              </w:rPr>
              <w:t>2.實作評量</w:t>
            </w:r>
            <w:r>
              <w:rPr>
                <w:rFonts w:ascii="標楷體" w:eastAsia="標楷體" w:hAnsi="標楷體" w:cs="新細明體" w:hint="eastAsia"/>
                <w:kern w:val="0"/>
                <w:szCs w:val="20"/>
              </w:rPr>
              <w:t>25%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</w:p>
          <w:p w:rsidR="00F320BF" w:rsidRPr="00E81B80" w:rsidRDefault="00F320BF" w:rsidP="000035C0">
            <w:pPr>
              <w:widowControl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kern w:val="0"/>
                <w:szCs w:val="20"/>
              </w:rPr>
              <w:t>【實驗1-1】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kern w:val="0"/>
                <w:szCs w:val="20"/>
              </w:rPr>
              <w:t>1.實作評量</w:t>
            </w:r>
            <w:r>
              <w:rPr>
                <w:rFonts w:ascii="標楷體" w:eastAsia="標楷體" w:hAnsi="標楷體" w:cs="新細明體" w:hint="eastAsia"/>
                <w:kern w:val="0"/>
                <w:szCs w:val="20"/>
              </w:rPr>
              <w:t>25%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kern w:val="0"/>
                <w:szCs w:val="20"/>
              </w:rPr>
              <w:t>2.作業評量</w:t>
            </w:r>
            <w:r>
              <w:rPr>
                <w:rFonts w:ascii="標楷體" w:eastAsia="標楷體" w:hAnsi="標楷體" w:cs="新細明體" w:hint="eastAsia"/>
                <w:kern w:val="0"/>
                <w:szCs w:val="20"/>
              </w:rPr>
              <w:t>25%</w:t>
            </w:r>
          </w:p>
        </w:tc>
        <w:tc>
          <w:tcPr>
            <w:tcW w:w="8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品J2 重視群體規範與榮譽。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【安全教育】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kern w:val="0"/>
                <w:szCs w:val="20"/>
              </w:rPr>
              <w:t>安J1 理解安全教育的意義。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kern w:val="0"/>
                <w:szCs w:val="20"/>
              </w:rPr>
              <w:t>安J2 判斷常見的事故傷害。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kern w:val="0"/>
                <w:szCs w:val="20"/>
              </w:rPr>
              <w:t>安J3 了解日常生活容易發生事故的原因。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kern w:val="0"/>
                <w:szCs w:val="20"/>
              </w:rPr>
              <w:t>安J9 遵守環境設施設備的安全守則。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涯J3 </w:t>
            </w:r>
            <w:r w:rsidRPr="00E81B80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閱J3 </w:t>
            </w:r>
            <w:r w:rsidRPr="00E81B80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</w:tc>
        <w:tc>
          <w:tcPr>
            <w:tcW w:w="35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E81B80" w:rsidRDefault="00F320BF" w:rsidP="006A5CD8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F320BF" w:rsidRPr="003F5D61" w:rsidTr="00C400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320BF" w:rsidRPr="00287C65" w:rsidRDefault="00F320BF" w:rsidP="006A5CD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F320BF" w:rsidRPr="00E81B80" w:rsidRDefault="00F320BF" w:rsidP="006E5BF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20BF" w:rsidRPr="00E81B80" w:rsidRDefault="00F320BF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szCs w:val="20"/>
              </w:rPr>
              <w:t>第2章 生物體的組成</w:t>
            </w:r>
          </w:p>
          <w:p w:rsidR="00F320BF" w:rsidRPr="00E81B80" w:rsidRDefault="00F320BF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2-1生物的基本單位、2-2</w:t>
            </w:r>
            <w:r w:rsidRPr="00E81B80">
              <w:rPr>
                <w:rFonts w:ascii="標楷體" w:eastAsia="標楷體" w:hAnsi="標楷體" w:cs="新細明體" w:hint="eastAsia"/>
                <w:szCs w:val="20"/>
              </w:rPr>
              <w:t>細胞的構造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tm-IV-1 能從實驗過程、合作討論中理解較複雜的自然界模型，並能評估不同模型的優點和限制，進能應用在後續的科學理解或生活。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pe-IV-2 能正確安全操作適合學習階段的物品、器材儀器、科技設備與資源。能進行客觀的質性觀測或數值量冊並詳實記錄。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pc-IV-1 能理解同學的探究過程和結果（或經簡化過的科學報告），提出合理而且具有根據的疑問或意見。並能對問題、探究方法、證據及發現，彼此間的符應情形，進行檢核並提出可能的改善方案。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lastRenderedPageBreak/>
              <w:t>pc-IV-2 能利用口語、影像（如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an-IV-1 察覺到科學的觀察、測量和方法是否具有正當性，是受到社會共同建構的標準所規範。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an-IV-2 分辨科學知識的確定性和持久性，會因科學研究的時空背景不同而有所變化。</w:t>
            </w:r>
          </w:p>
        </w:tc>
        <w:tc>
          <w:tcPr>
            <w:tcW w:w="976" w:type="pct"/>
            <w:gridSpan w:val="2"/>
          </w:tcPr>
          <w:p w:rsidR="00F320BF" w:rsidRPr="00E81B80" w:rsidRDefault="00F320BF" w:rsidP="000035C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lastRenderedPageBreak/>
              <w:t>Da-IV-1 使用適當的儀器可觀察到細胞的形態及細胞膜、細胞質、細胞核、細胞壁等基本構造。</w:t>
            </w:r>
          </w:p>
          <w:p w:rsidR="00F320BF" w:rsidRPr="00E81B80" w:rsidRDefault="00F320BF" w:rsidP="000035C0">
            <w:pPr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Da-IV-2 細胞是組成生物體的基本單位。</w:t>
            </w:r>
          </w:p>
          <w:p w:rsidR="00F320BF" w:rsidRPr="00E81B80" w:rsidRDefault="00F320BF" w:rsidP="000035C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Fc-IV-2 組成生物體的基本層次是細胞，而細胞則由醣類、蛋白質及脂質等分子所組成，這些分子則由更小的粒子所組成。</w:t>
            </w:r>
          </w:p>
          <w:p w:rsidR="00F320BF" w:rsidRPr="00E81B80" w:rsidRDefault="00F320BF" w:rsidP="000035C0">
            <w:pPr>
              <w:spacing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Mb-IV-2 科學史上重要發現的過程，以及不同性別、背景、族群者於其中的貢獻。</w:t>
            </w:r>
          </w:p>
        </w:tc>
        <w:tc>
          <w:tcPr>
            <w:tcW w:w="5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kern w:val="0"/>
                <w:szCs w:val="20"/>
              </w:rPr>
              <w:t>1.口頭詢問與回答。</w:t>
            </w:r>
            <w:r w:rsidRPr="00031178">
              <w:rPr>
                <w:rFonts w:ascii="標楷體" w:eastAsia="標楷體" w:hAnsi="標楷體" w:cs="新細明體" w:hint="eastAsia"/>
                <w:kern w:val="0"/>
                <w:szCs w:val="20"/>
              </w:rPr>
              <w:t>25%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2.實驗操作的能力。</w:t>
            </w:r>
            <w:r>
              <w:rPr>
                <w:rFonts w:ascii="標楷體" w:eastAsia="標楷體" w:hAnsi="標楷體" w:cs="新細明體" w:hint="eastAsia"/>
                <w:kern w:val="0"/>
                <w:szCs w:val="20"/>
              </w:rPr>
              <w:t>25%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3.活動記錄本之記錄與問題解決能力。</w:t>
            </w:r>
            <w:r>
              <w:rPr>
                <w:rFonts w:ascii="標楷體" w:eastAsia="標楷體" w:hAnsi="標楷體" w:cs="新細明體" w:hint="eastAsia"/>
                <w:kern w:val="0"/>
                <w:szCs w:val="20"/>
              </w:rPr>
              <w:t>25%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4.學習成就評量。</w:t>
            </w:r>
            <w:r>
              <w:rPr>
                <w:rFonts w:ascii="標楷體" w:eastAsia="標楷體" w:hAnsi="標楷體" w:cs="新細明體" w:hint="eastAsia"/>
                <w:kern w:val="0"/>
                <w:szCs w:val="20"/>
              </w:rPr>
              <w:t>25%</w:t>
            </w:r>
          </w:p>
        </w:tc>
        <w:tc>
          <w:tcPr>
            <w:tcW w:w="8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品J2 重視群體規範與榮譽。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涯J3 </w:t>
            </w:r>
            <w:r w:rsidRPr="00E81B80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閱J2 發展跨文本的比對、分析、深</w:t>
            </w:r>
            <w:r w:rsidRPr="00E81B80">
              <w:rPr>
                <w:rFonts w:ascii="標楷體" w:eastAsia="標楷體" w:hAnsi="標楷體" w:hint="eastAsia"/>
                <w:szCs w:val="20"/>
              </w:rPr>
              <w:lastRenderedPageBreak/>
              <w:t>究的能力，以判讀文本知識的正確性。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閱J3 </w:t>
            </w:r>
            <w:r w:rsidRPr="00E81B80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戶J5 在團隊活動中，養成相互合作與互動的良好態度與技能。</w:t>
            </w:r>
          </w:p>
        </w:tc>
        <w:tc>
          <w:tcPr>
            <w:tcW w:w="35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E81B80" w:rsidRDefault="00F320BF" w:rsidP="006A5CD8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F320BF" w:rsidRPr="003F5D61" w:rsidTr="00C400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320BF" w:rsidRPr="00287C65" w:rsidRDefault="00F320BF" w:rsidP="006A5CD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F320BF" w:rsidRPr="00E81B80" w:rsidRDefault="00F320BF" w:rsidP="006E5BF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20BF" w:rsidRPr="00E81B80" w:rsidRDefault="00F320BF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szCs w:val="20"/>
              </w:rPr>
              <w:t>第2章 生物體的組成</w:t>
            </w:r>
          </w:p>
          <w:p w:rsidR="00F320BF" w:rsidRPr="00E81B80" w:rsidRDefault="00F320BF" w:rsidP="000035C0">
            <w:pPr>
              <w:spacing w:line="260" w:lineRule="exact"/>
              <w:rPr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2-2</w:t>
            </w:r>
            <w:r w:rsidRPr="00E81B80">
              <w:rPr>
                <w:rFonts w:ascii="標楷體" w:eastAsia="標楷體" w:hAnsi="標楷體" w:cs="新細明體" w:hint="eastAsia"/>
                <w:szCs w:val="20"/>
              </w:rPr>
              <w:t>細胞的構造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pa-IV-1 能分析歸納、製作圖表、使用資訊與數學等方法，整理資訊或數據。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ah-IV-1 對於有關科學發現的報導，甚至權威的解釋（如報章雜誌的報導或書本上的解釋），能抱持懷疑的態度，評估其推論的證據是否充分且可信賴。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an-IV-1 察覺到科學的觀察、測量和方法是否具有正當性，是受到社會共同建構的標準所規範。</w:t>
            </w:r>
          </w:p>
        </w:tc>
        <w:tc>
          <w:tcPr>
            <w:tcW w:w="976" w:type="pct"/>
            <w:gridSpan w:val="2"/>
          </w:tcPr>
          <w:p w:rsidR="00F320BF" w:rsidRPr="00E81B80" w:rsidRDefault="00F320BF" w:rsidP="000035C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Bc-IV-2 細胞利用養分進行呼吸作用釋放能量，供生物生存所需。</w:t>
            </w:r>
          </w:p>
          <w:p w:rsidR="00F320BF" w:rsidRPr="00E81B80" w:rsidRDefault="00F320BF" w:rsidP="000035C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Da-IV-2 細胞是組成生物體的基本單位。</w:t>
            </w:r>
          </w:p>
          <w:p w:rsidR="00F320BF" w:rsidRPr="00E81B80" w:rsidRDefault="00F320BF" w:rsidP="000035C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Fc-IV-2 組成生物體的基本層次是細胞，而細胞則由醣類、蛋白質及脂質等分子所組成，這些分子則由更小的粒子所組成。</w:t>
            </w:r>
          </w:p>
        </w:tc>
        <w:tc>
          <w:tcPr>
            <w:tcW w:w="5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kern w:val="0"/>
                <w:szCs w:val="20"/>
              </w:rPr>
              <w:t>1.口頭詢問與回答。</w:t>
            </w:r>
            <w:r>
              <w:rPr>
                <w:rFonts w:ascii="標楷體" w:eastAsia="標楷體" w:hAnsi="標楷體" w:cs="新細明體" w:hint="eastAsia"/>
                <w:kern w:val="0"/>
                <w:szCs w:val="20"/>
              </w:rPr>
              <w:t>25%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2.活動操作與記錄。</w:t>
            </w:r>
            <w:r>
              <w:rPr>
                <w:rFonts w:ascii="標楷體" w:eastAsia="標楷體" w:hAnsi="標楷體" w:cs="新細明體" w:hint="eastAsia"/>
                <w:kern w:val="0"/>
                <w:szCs w:val="20"/>
              </w:rPr>
              <w:t>25%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3.學習成就評量。</w:t>
            </w:r>
            <w:r>
              <w:rPr>
                <w:rFonts w:ascii="標楷體" w:eastAsia="標楷體" w:hAnsi="標楷體" w:cs="新細明體" w:hint="eastAsia"/>
                <w:kern w:val="0"/>
                <w:szCs w:val="20"/>
              </w:rPr>
              <w:t>25%</w:t>
            </w:r>
          </w:p>
        </w:tc>
        <w:tc>
          <w:tcPr>
            <w:tcW w:w="8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【能源教育】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能J4 了解各種能量形式的轉換。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涯J3 </w:t>
            </w:r>
            <w:r w:rsidRPr="00E81B80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閱J3 </w:t>
            </w:r>
            <w:r w:rsidRPr="00E81B80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</w:tc>
        <w:tc>
          <w:tcPr>
            <w:tcW w:w="35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E81B80" w:rsidRDefault="00F320BF" w:rsidP="006A5CD8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F320BF" w:rsidRPr="003F5D61" w:rsidTr="00C400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320BF" w:rsidRPr="00287C65" w:rsidRDefault="00F320BF" w:rsidP="006A5CD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F320BF" w:rsidRPr="00E81B80" w:rsidRDefault="00F320BF" w:rsidP="006E5BF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20BF" w:rsidRPr="00E81B80" w:rsidRDefault="00F320BF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szCs w:val="20"/>
              </w:rPr>
              <w:t>第2章 生物體的組成</w:t>
            </w:r>
          </w:p>
          <w:p w:rsidR="00F320BF" w:rsidRPr="00E81B80" w:rsidRDefault="00F320BF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kern w:val="0"/>
                <w:szCs w:val="20"/>
              </w:rPr>
              <w:t>2-3物質進出細胞的方式、2-4生物體的組成層次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pc-IV-2 能利用口語、影像（如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ai-IV-2 透過與同儕的討論，分享科學發現的樂趣。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ah-IV-2 應用所學到的科學知識與科學探究方法，幫助自己做出最佳的決定。</w:t>
            </w:r>
          </w:p>
        </w:tc>
        <w:tc>
          <w:tcPr>
            <w:tcW w:w="976" w:type="pct"/>
            <w:gridSpan w:val="2"/>
          </w:tcPr>
          <w:p w:rsidR="00F320BF" w:rsidRPr="00E81B80" w:rsidRDefault="00F320BF" w:rsidP="000035C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Da-IV-3 多細胞個體具有細胞、組織、器官、器官系統等組成層次。</w:t>
            </w:r>
          </w:p>
          <w:p w:rsidR="00F320BF" w:rsidRPr="00E81B80" w:rsidRDefault="00F320BF" w:rsidP="000035C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Fc-IV-2 組成生物體的基本層次是細胞，而細胞則由醣類、蛋白質及脂質等分子所組成，這些分子則由更小的粒子所組成。</w:t>
            </w:r>
          </w:p>
          <w:p w:rsidR="00F320BF" w:rsidRPr="00E81B80" w:rsidRDefault="00F320BF" w:rsidP="000035C0">
            <w:pPr>
              <w:adjustRightInd w:val="0"/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INc-IV-5 原子與分子是組成生命世界與物質世界的微觀尺度。</w:t>
            </w:r>
          </w:p>
        </w:tc>
        <w:tc>
          <w:tcPr>
            <w:tcW w:w="5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kern w:val="0"/>
                <w:szCs w:val="20"/>
              </w:rPr>
              <w:t>1.口頭詢問與回答。</w:t>
            </w:r>
            <w:r>
              <w:rPr>
                <w:rFonts w:ascii="標楷體" w:eastAsia="標楷體" w:hAnsi="標楷體" w:cs="新細明體" w:hint="eastAsia"/>
                <w:kern w:val="0"/>
                <w:szCs w:val="20"/>
              </w:rPr>
              <w:t>3</w:t>
            </w:r>
            <w:r w:rsidRPr="00031178">
              <w:rPr>
                <w:rFonts w:ascii="標楷體" w:eastAsia="標楷體" w:hAnsi="標楷體" w:cs="新細明體" w:hint="eastAsia"/>
                <w:kern w:val="0"/>
                <w:szCs w:val="20"/>
              </w:rPr>
              <w:t>5%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2.活動操作與記錄。</w:t>
            </w:r>
            <w:r>
              <w:rPr>
                <w:rFonts w:ascii="標楷體" w:eastAsia="標楷體" w:hAnsi="標楷體" w:cs="新細明體" w:hint="eastAsia"/>
                <w:kern w:val="0"/>
                <w:szCs w:val="20"/>
              </w:rPr>
              <w:t>35%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3.學習成就評量。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30%</w:t>
            </w:r>
          </w:p>
        </w:tc>
        <w:tc>
          <w:tcPr>
            <w:tcW w:w="8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涯J3 </w:t>
            </w:r>
            <w:r w:rsidRPr="00E81B80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閱J3 </w:t>
            </w:r>
            <w:r w:rsidRPr="00E81B80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</w:tc>
        <w:tc>
          <w:tcPr>
            <w:tcW w:w="35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E81B80" w:rsidRDefault="00F320BF" w:rsidP="006A5CD8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F320BF" w:rsidRPr="003F5D61" w:rsidTr="00C400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320BF" w:rsidRPr="00287C65" w:rsidRDefault="00F320BF" w:rsidP="006A5CD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F320BF" w:rsidRPr="00E81B80" w:rsidRDefault="00F320BF" w:rsidP="006E5BF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20BF" w:rsidRPr="00E81B80" w:rsidRDefault="00F320BF" w:rsidP="000035C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跨科主題-尺度</w:t>
            </w:r>
          </w:p>
          <w:p w:rsidR="00F320BF" w:rsidRDefault="00F320BF" w:rsidP="000035C0">
            <w:pPr>
              <w:spacing w:line="260" w:lineRule="exact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0"/>
              </w:rPr>
              <w:t>微觀與巨觀</w:t>
            </w:r>
          </w:p>
          <w:p w:rsidR="00F320BF" w:rsidRPr="00E81B80" w:rsidRDefault="00F320BF" w:rsidP="000035C0">
            <w:pPr>
              <w:spacing w:line="260" w:lineRule="exact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0"/>
              </w:rPr>
              <w:t>尺度與單位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537D62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537D62">
              <w:rPr>
                <w:rFonts w:ascii="標楷體" w:eastAsia="標楷體" w:hAnsi="標楷體" w:hint="eastAsia"/>
                <w:szCs w:val="20"/>
              </w:rPr>
              <w:t>ti-IV-1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F320BF" w:rsidRPr="00537D62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537D62"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F320BF" w:rsidRPr="00537D62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537D62">
              <w:rPr>
                <w:rFonts w:ascii="標楷體" w:eastAsia="標楷體" w:hAnsi="標楷體" w:hint="eastAsia"/>
                <w:szCs w:val="20"/>
              </w:rPr>
              <w:t>tc-IV-1 能依據已知的自然科學知識與概念，對自己蒐集與分類的科學數據，抱持合理的懷疑態度，並對他人的資訊或報告，提出自己的看法或解釋。</w:t>
            </w:r>
          </w:p>
          <w:p w:rsidR="00F320BF" w:rsidRPr="00537D62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537D62">
              <w:rPr>
                <w:rFonts w:ascii="標楷體" w:eastAsia="標楷體" w:hAnsi="標楷體" w:hint="eastAsia"/>
                <w:szCs w:val="20"/>
              </w:rPr>
              <w:t>tm-IV-1 能從實驗過程、合作討論中理解較複雜的自然界模型，並能評估不同模型的優點和限制，進能應用在後續的科學理解或生活。</w:t>
            </w:r>
          </w:p>
          <w:p w:rsidR="00F320BF" w:rsidRPr="00537D62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537D62"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</w:t>
            </w:r>
            <w:r w:rsidRPr="00537D62">
              <w:rPr>
                <w:rFonts w:ascii="標楷體" w:eastAsia="標楷體" w:hAnsi="標楷體" w:hint="eastAsia"/>
                <w:szCs w:val="20"/>
              </w:rPr>
              <w:lastRenderedPageBreak/>
              <w:t>進而能察覺問題。</w:t>
            </w:r>
          </w:p>
          <w:p w:rsidR="00F320BF" w:rsidRPr="00537D62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537D62">
              <w:rPr>
                <w:rFonts w:ascii="標楷體" w:eastAsia="標楷體" w:hAnsi="標楷體" w:hint="eastAsia"/>
                <w:szCs w:val="20"/>
              </w:rPr>
              <w:t>po-IV-2 能辨別適合科學探究或適合以科學方式尋求解決的問題（或假說），並能依據觀察、蒐集資料、閱讀、思考、討論等，提出適宜探究之問題。</w:t>
            </w:r>
          </w:p>
          <w:p w:rsidR="00F320BF" w:rsidRPr="00537D62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537D62">
              <w:rPr>
                <w:rFonts w:ascii="標楷體" w:eastAsia="標楷體" w:hAnsi="標楷體" w:hint="eastAsia"/>
                <w:szCs w:val="20"/>
              </w:rPr>
              <w:t>pe-IV-1 能辨明多個自變項、應變項並計劃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F320BF" w:rsidRPr="00537D62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537D62">
              <w:rPr>
                <w:rFonts w:ascii="標楷體" w:eastAsia="標楷體" w:hAnsi="標楷體" w:hint="eastAsia"/>
                <w:szCs w:val="20"/>
              </w:rPr>
              <w:t>pe-IV-2 能正確安全操作適合學習階段的物品、器材儀器、科技設備與資源。能進行客觀的質性觀測或數值量冊並詳實記錄。</w:t>
            </w:r>
          </w:p>
          <w:p w:rsidR="00F320BF" w:rsidRPr="00537D62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537D62">
              <w:rPr>
                <w:rFonts w:ascii="標楷體" w:eastAsia="標楷體" w:hAnsi="標楷體" w:hint="eastAsia"/>
                <w:szCs w:val="20"/>
              </w:rPr>
              <w:t>pa-IV-1 能分析歸納、製作圖表、使用資訊與數學等方法，整理資訊或數據。</w:t>
            </w:r>
          </w:p>
          <w:p w:rsidR="00F320BF" w:rsidRPr="00537D62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537D62">
              <w:rPr>
                <w:rFonts w:ascii="標楷體" w:eastAsia="標楷體" w:hAnsi="標楷體" w:hint="eastAsia"/>
                <w:szCs w:val="20"/>
              </w:rPr>
              <w:t>pa-IV-2 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F320BF" w:rsidRPr="00537D62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537D62">
              <w:rPr>
                <w:rFonts w:ascii="標楷體" w:eastAsia="標楷體" w:hAnsi="標楷體" w:hint="eastAsia"/>
                <w:szCs w:val="20"/>
              </w:rPr>
              <w:t>pc-IV-1 能理解同學的探究過程和結果（或經簡化過的科學報告），提出合理而且具有根據的疑問或意見。並能對問題、探究方法、證據及發現，彼此間的符應情形，進行檢核並提出可能的改善方案。</w:t>
            </w:r>
          </w:p>
          <w:p w:rsidR="00F320BF" w:rsidRPr="00537D62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537D62">
              <w:rPr>
                <w:rFonts w:ascii="標楷體" w:eastAsia="標楷體" w:hAnsi="標楷體" w:hint="eastAsia"/>
                <w:szCs w:val="20"/>
              </w:rPr>
              <w:t>pc-IV-2 能利用口語、影像（如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:rsidR="00F320BF" w:rsidRPr="00537D62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537D62">
              <w:rPr>
                <w:rFonts w:ascii="標楷體" w:eastAsia="標楷體" w:hAnsi="標楷體" w:hint="eastAsia"/>
                <w:szCs w:val="20"/>
              </w:rPr>
              <w:t>ai-IV-1 動手實作解決問題或驗證自己想法，而獲得成就感。</w:t>
            </w:r>
          </w:p>
          <w:p w:rsidR="00F320BF" w:rsidRPr="00537D62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537D62">
              <w:rPr>
                <w:rFonts w:ascii="標楷體" w:eastAsia="標楷體" w:hAnsi="標楷體" w:hint="eastAsia"/>
                <w:szCs w:val="20"/>
              </w:rPr>
              <w:t>ai-IV-2 透過與同儕的討論，分享科學發現的樂趣。</w:t>
            </w:r>
          </w:p>
          <w:p w:rsidR="00F320BF" w:rsidRPr="00537D62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537D62">
              <w:rPr>
                <w:rFonts w:ascii="標楷體" w:eastAsia="標楷體" w:hAnsi="標楷體" w:hint="eastAsia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F320BF" w:rsidRPr="00537D62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537D62">
              <w:rPr>
                <w:rFonts w:ascii="標楷體" w:eastAsia="標楷體" w:hAnsi="標楷體" w:hint="eastAsia"/>
                <w:szCs w:val="20"/>
              </w:rPr>
              <w:t>ah-IV-1 對於有關科學發現的報導，甚至權威的解釋（如報章雜誌的報導或書本上的解釋），能抱持懷疑的態度，評估其推論的證據是否充分且可信賴。</w:t>
            </w:r>
          </w:p>
          <w:p w:rsidR="00F320BF" w:rsidRPr="00537D62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537D62">
              <w:rPr>
                <w:rFonts w:ascii="標楷體" w:eastAsia="標楷體" w:hAnsi="標楷體" w:hint="eastAsia"/>
                <w:szCs w:val="20"/>
              </w:rPr>
              <w:t>ah-IV-2 應用所學到的科學知識與科學探究方法，幫助自己做出最佳的決定。</w:t>
            </w:r>
          </w:p>
          <w:p w:rsidR="00F320BF" w:rsidRPr="00537D62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537D62">
              <w:rPr>
                <w:rFonts w:ascii="標楷體" w:eastAsia="標楷體" w:hAnsi="標楷體" w:hint="eastAsia"/>
                <w:szCs w:val="20"/>
              </w:rPr>
              <w:t>an-IV-1 察覺到科學的觀察、測量和方法是否具有正當性，是受到社會共同建構的標準所規範。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537D62">
              <w:rPr>
                <w:rFonts w:ascii="標楷體" w:eastAsia="標楷體" w:hAnsi="標楷體" w:hint="eastAsia"/>
                <w:szCs w:val="20"/>
              </w:rPr>
              <w:t>an-IV-2 分辨科學知識的確定性和持久性，會因科學研究的時空背景不同而有所變化。</w:t>
            </w:r>
          </w:p>
        </w:tc>
        <w:tc>
          <w:tcPr>
            <w:tcW w:w="976" w:type="pct"/>
            <w:gridSpan w:val="2"/>
          </w:tcPr>
          <w:p w:rsidR="00F320BF" w:rsidRPr="00537D62" w:rsidRDefault="00F320BF" w:rsidP="000035C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537D62">
              <w:rPr>
                <w:rFonts w:ascii="標楷體" w:eastAsia="標楷體" w:hAnsi="標楷體" w:hint="eastAsia"/>
                <w:szCs w:val="20"/>
              </w:rPr>
              <w:lastRenderedPageBreak/>
              <w:t>INc-IV-1 宇宙間事、物的「規模」可以分為「微觀」尺度、和「巨觀」尺度。</w:t>
            </w:r>
          </w:p>
          <w:p w:rsidR="00F320BF" w:rsidRPr="00537D62" w:rsidRDefault="00F320BF" w:rsidP="000035C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537D62">
              <w:rPr>
                <w:rFonts w:ascii="標楷體" w:eastAsia="標楷體" w:hAnsi="標楷體" w:hint="eastAsia"/>
                <w:szCs w:val="20"/>
              </w:rPr>
              <w:t>INc-IV-2 對應不同尺度，各有適用的「單位」（以長度單位為例），尺度大小可以使用科學記號來表達。</w:t>
            </w:r>
          </w:p>
          <w:p w:rsidR="00F320BF" w:rsidRPr="00537D62" w:rsidRDefault="00F320BF" w:rsidP="000035C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537D62">
              <w:rPr>
                <w:rFonts w:ascii="標楷體" w:eastAsia="標楷體" w:hAnsi="標楷體" w:hint="eastAsia"/>
                <w:szCs w:val="20"/>
              </w:rPr>
              <w:t>INc-IV-3 測量時要選擇適當的尺度（單位）。</w:t>
            </w:r>
          </w:p>
          <w:p w:rsidR="00F320BF" w:rsidRPr="00537D62" w:rsidRDefault="00F320BF" w:rsidP="000035C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537D62">
              <w:rPr>
                <w:rFonts w:ascii="標楷體" w:eastAsia="標楷體" w:hAnsi="標楷體" w:hint="eastAsia"/>
                <w:szCs w:val="20"/>
              </w:rPr>
              <w:t>INc-IV-4 不同物體間的「尺度」關係可以用「比例」的方式來呈現。</w:t>
            </w:r>
          </w:p>
          <w:p w:rsidR="00F320BF" w:rsidRPr="00537D62" w:rsidRDefault="00F320BF" w:rsidP="000035C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537D62">
              <w:rPr>
                <w:rFonts w:ascii="標楷體" w:eastAsia="標楷體" w:hAnsi="標楷體" w:hint="eastAsia"/>
                <w:szCs w:val="20"/>
              </w:rPr>
              <w:t>INc-IV-5 原子與分子是組成生命世界與物質世界的微觀尺度。</w:t>
            </w:r>
          </w:p>
          <w:p w:rsidR="00F320BF" w:rsidRPr="00537D62" w:rsidRDefault="00F320BF" w:rsidP="000035C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537D62">
              <w:rPr>
                <w:rFonts w:ascii="標楷體" w:eastAsia="標楷體" w:hAnsi="標楷體" w:hint="eastAsia"/>
                <w:szCs w:val="20"/>
              </w:rPr>
              <w:t>INc-IV-6 從個體到生物圈是組成生命世界的巨觀尺度。</w:t>
            </w:r>
          </w:p>
          <w:p w:rsidR="00F320BF" w:rsidRPr="00537D62" w:rsidRDefault="00F320BF" w:rsidP="000035C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537D62">
              <w:rPr>
                <w:rFonts w:ascii="標楷體" w:eastAsia="標楷體" w:hAnsi="標楷體" w:hint="eastAsia"/>
                <w:szCs w:val="20"/>
              </w:rPr>
              <w:t>Cb-IV-1 分子與原子。</w:t>
            </w:r>
          </w:p>
          <w:p w:rsidR="00F320BF" w:rsidRPr="00537D62" w:rsidRDefault="00F320BF" w:rsidP="000035C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537D62">
              <w:rPr>
                <w:rFonts w:ascii="標楷體" w:eastAsia="標楷體" w:hAnsi="標楷體" w:hint="eastAsia"/>
                <w:szCs w:val="20"/>
              </w:rPr>
              <w:t>Ea-IV-1 時間、長度、質量等為基本物理量，經由計算可得到密度、體積等衍伸物</w:t>
            </w:r>
            <w:r w:rsidRPr="00537D62">
              <w:rPr>
                <w:rFonts w:ascii="標楷體" w:eastAsia="標楷體" w:hAnsi="標楷體" w:hint="eastAsia"/>
                <w:szCs w:val="20"/>
              </w:rPr>
              <w:lastRenderedPageBreak/>
              <w:t>理量。</w:t>
            </w:r>
          </w:p>
          <w:p w:rsidR="00F320BF" w:rsidRPr="00537D62" w:rsidRDefault="00F320BF" w:rsidP="000035C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537D62">
              <w:rPr>
                <w:rFonts w:ascii="標楷體" w:eastAsia="標楷體" w:hAnsi="標楷體" w:hint="eastAsia"/>
                <w:szCs w:val="20"/>
              </w:rPr>
              <w:t>Ea-IV-2 以適當的尺度量測或推估物理量，例如：奈米到光年、毫克到公噸、毫升到立方公尺等。</w:t>
            </w:r>
          </w:p>
          <w:p w:rsidR="00F320BF" w:rsidRPr="00E81B80" w:rsidDel="00537D62" w:rsidRDefault="00F320BF" w:rsidP="000035C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537D62">
              <w:rPr>
                <w:rFonts w:ascii="標楷體" w:eastAsia="標楷體" w:hAnsi="標楷體" w:hint="eastAsia"/>
                <w:szCs w:val="20"/>
              </w:rPr>
              <w:t>Fc-IV-2 組成生物體的基本層次是細胞，而細胞則由醣類、蛋白質及脂質分子所組成，這些分子則由更小的粒子所組成。</w:t>
            </w:r>
          </w:p>
        </w:tc>
        <w:tc>
          <w:tcPr>
            <w:tcW w:w="5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245739" w:rsidRDefault="00F320BF" w:rsidP="000035C0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245739">
              <w:rPr>
                <w:rFonts w:ascii="標楷體" w:eastAsia="標楷體" w:hAnsi="標楷體" w:cs="新細明體" w:hint="eastAsia"/>
                <w:kern w:val="0"/>
                <w:szCs w:val="20"/>
              </w:rPr>
              <w:lastRenderedPageBreak/>
              <w:t>1.口頭詢問與回答。</w:t>
            </w:r>
            <w:r>
              <w:rPr>
                <w:rFonts w:ascii="標楷體" w:eastAsia="標楷體" w:hAnsi="標楷體" w:cs="新細明體" w:hint="eastAsia"/>
                <w:kern w:val="0"/>
                <w:szCs w:val="20"/>
              </w:rPr>
              <w:t>50%</w:t>
            </w:r>
          </w:p>
          <w:p w:rsidR="00F320BF" w:rsidRPr="00F61326" w:rsidRDefault="00F320BF" w:rsidP="000035C0">
            <w:pPr>
              <w:spacing w:line="260" w:lineRule="exact"/>
              <w:jc w:val="both"/>
              <w:rPr>
                <w:rFonts w:ascii="標楷體" w:eastAsia="標楷體" w:hAnsi="標楷體" w:cs="新細明體"/>
                <w:kern w:val="0"/>
                <w:szCs w:val="20"/>
              </w:rPr>
            </w:pPr>
            <w:r w:rsidRPr="00245739">
              <w:rPr>
                <w:rFonts w:ascii="標楷體" w:eastAsia="標楷體" w:hAnsi="標楷體" w:cs="新細明體" w:hint="eastAsia"/>
                <w:kern w:val="0"/>
                <w:szCs w:val="20"/>
              </w:rPr>
              <w:t>2.活動操作的能力。</w:t>
            </w:r>
            <w:r w:rsidRPr="00F61326">
              <w:rPr>
                <w:rFonts w:ascii="標楷體" w:eastAsia="標楷體" w:hAnsi="標楷體" w:cs="新細明體" w:hint="eastAsia"/>
                <w:kern w:val="0"/>
                <w:szCs w:val="20"/>
              </w:rPr>
              <w:t>50%</w:t>
            </w:r>
          </w:p>
        </w:tc>
        <w:tc>
          <w:tcPr>
            <w:tcW w:w="8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245739" w:rsidRDefault="00F320BF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24573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F320BF" w:rsidRPr="0029114E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29114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 了解生物多樣性及環境承載力的重要性。</w:t>
            </w:r>
          </w:p>
          <w:p w:rsidR="00F320BF" w:rsidRPr="00245739" w:rsidRDefault="00F320BF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24573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F320BF" w:rsidRPr="0029114E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29114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 溝通合作與和諧人際關係。</w:t>
            </w:r>
          </w:p>
          <w:p w:rsidR="00F320BF" w:rsidRPr="0029114E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29114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品J2 重視群體規範與榮譽。</w:t>
            </w:r>
          </w:p>
          <w:p w:rsidR="00F320BF" w:rsidRPr="00245739" w:rsidRDefault="00F320BF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24573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F320BF" w:rsidRPr="0029114E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29114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 思考生活、學校與社區的公共議題，培養與他人理性溝通的素養。</w:t>
            </w:r>
          </w:p>
          <w:p w:rsidR="00F320BF" w:rsidRPr="00245739" w:rsidRDefault="00F320BF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24573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F320BF" w:rsidRPr="0029114E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29114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涯J3 覺察自己的能力與興趣。</w:t>
            </w:r>
          </w:p>
          <w:p w:rsidR="00F320BF" w:rsidRPr="00245739" w:rsidRDefault="00F320BF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24573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320BF" w:rsidRPr="0029114E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29114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29114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</w:t>
            </w:r>
            <w:r w:rsidRPr="0029114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意涵，並懂得如何運用該詞彙與他人進行溝通。</w:t>
            </w:r>
          </w:p>
        </w:tc>
        <w:tc>
          <w:tcPr>
            <w:tcW w:w="35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E81B80" w:rsidRDefault="00F320BF" w:rsidP="006A5CD8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F320BF" w:rsidRPr="003F5D61" w:rsidTr="00C400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320BF" w:rsidRPr="00287C65" w:rsidRDefault="00F320BF" w:rsidP="006A5CD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F320BF" w:rsidRPr="00E81B80" w:rsidRDefault="00F320BF" w:rsidP="006E5BF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20BF" w:rsidRPr="00E81B80" w:rsidRDefault="00F320BF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跨科主題-尺度</w:t>
            </w:r>
          </w:p>
          <w:p w:rsidR="00F320BF" w:rsidRDefault="00F320BF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比例尺</w:t>
            </w:r>
          </w:p>
          <w:p w:rsidR="00F320BF" w:rsidRDefault="00F320BF" w:rsidP="00F320BF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微觀世界的觀察</w:t>
            </w:r>
          </w:p>
          <w:p w:rsidR="00DF794A" w:rsidRPr="00E81B80" w:rsidRDefault="00DF794A" w:rsidP="00F320BF">
            <w:pPr>
              <w:spacing w:line="260" w:lineRule="exact"/>
              <w:rPr>
                <w:rFonts w:hint="eastAsia"/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（第一次段考）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245739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245739">
              <w:rPr>
                <w:rFonts w:ascii="標楷體" w:eastAsia="標楷體" w:hAnsi="標楷體" w:hint="eastAsia"/>
                <w:szCs w:val="20"/>
              </w:rPr>
              <w:t>ti-IV-1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F320BF" w:rsidRPr="00245739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245739"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F320BF" w:rsidRPr="00245739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245739">
              <w:rPr>
                <w:rFonts w:ascii="標楷體" w:eastAsia="標楷體" w:hAnsi="標楷體" w:hint="eastAsia"/>
                <w:szCs w:val="20"/>
              </w:rPr>
              <w:t>tc-IV-1 能依據已知的自然科學知識與概念，對自己蒐集與分類的科學數據，抱持合理的懷疑態度，並對他人的資訊或報告，提出自己的看法或解釋。</w:t>
            </w:r>
          </w:p>
          <w:p w:rsidR="00F320BF" w:rsidRPr="00245739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245739">
              <w:rPr>
                <w:rFonts w:ascii="標楷體" w:eastAsia="標楷體" w:hAnsi="標楷體" w:hint="eastAsia"/>
                <w:szCs w:val="20"/>
              </w:rPr>
              <w:t>tm-IV-1 能從實驗過程、合作討論中理解較複雜的自然界模型，並能評估不同模型的優點和限制，進能應用在後續的科學理解或生活。</w:t>
            </w:r>
          </w:p>
          <w:p w:rsidR="00F320BF" w:rsidRPr="00245739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245739">
              <w:rPr>
                <w:rFonts w:ascii="標楷體" w:eastAsia="標楷體" w:hAnsi="標楷體" w:hint="eastAsia"/>
                <w:szCs w:val="20"/>
              </w:rPr>
              <w:t>po-IV-1 能從學習活動、日常經驗及科技運用、自然</w:t>
            </w:r>
            <w:r w:rsidRPr="00245739">
              <w:rPr>
                <w:rFonts w:ascii="標楷體" w:eastAsia="標楷體" w:hAnsi="標楷體" w:hint="eastAsia"/>
                <w:szCs w:val="20"/>
              </w:rPr>
              <w:lastRenderedPageBreak/>
              <w:t>環境、書刊及網路媒體中，進行各種有計畫的觀察，進而能察覺問題。</w:t>
            </w:r>
          </w:p>
          <w:p w:rsidR="00F320BF" w:rsidRPr="00245739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245739">
              <w:rPr>
                <w:rFonts w:ascii="標楷體" w:eastAsia="標楷體" w:hAnsi="標楷體" w:hint="eastAsia"/>
                <w:szCs w:val="20"/>
              </w:rPr>
              <w:t>po-IV-2 能辨別適合科學探究或適合以科學方式尋求解決的問題（或假說），並能依據觀察、蒐集資料、閱讀、思考、討論等，提出適宜探究之問題。</w:t>
            </w:r>
          </w:p>
          <w:p w:rsidR="00F320BF" w:rsidRPr="00245739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245739">
              <w:rPr>
                <w:rFonts w:ascii="標楷體" w:eastAsia="標楷體" w:hAnsi="標楷體" w:hint="eastAsia"/>
                <w:szCs w:val="20"/>
              </w:rPr>
              <w:t>pe-IV-1 能辨明多個自變項、應變項並計劃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F320BF" w:rsidRPr="00245739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245739">
              <w:rPr>
                <w:rFonts w:ascii="標楷體" w:eastAsia="標楷體" w:hAnsi="標楷體" w:hint="eastAsia"/>
                <w:szCs w:val="20"/>
              </w:rPr>
              <w:t>pe-IV-2 能正確安全操作適合學習階段的物品、器材儀器、科技設備與資源。能進行客觀的質性觀測或數值量冊並詳實記錄。</w:t>
            </w:r>
          </w:p>
          <w:p w:rsidR="00F320BF" w:rsidRPr="00245739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245739">
              <w:rPr>
                <w:rFonts w:ascii="標楷體" w:eastAsia="標楷體" w:hAnsi="標楷體" w:hint="eastAsia"/>
                <w:szCs w:val="20"/>
              </w:rPr>
              <w:t>pa-IV-1 能分析歸納、製作圖表、使用資訊與數學等方法，整理資訊或數據。</w:t>
            </w:r>
          </w:p>
          <w:p w:rsidR="00F320BF" w:rsidRPr="00245739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245739">
              <w:rPr>
                <w:rFonts w:ascii="標楷體" w:eastAsia="標楷體" w:hAnsi="標楷體" w:hint="eastAsia"/>
                <w:szCs w:val="20"/>
              </w:rPr>
              <w:t>pa-IV-2 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F320BF" w:rsidRPr="00245739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245739">
              <w:rPr>
                <w:rFonts w:ascii="標楷體" w:eastAsia="標楷體" w:hAnsi="標楷體" w:hint="eastAsia"/>
                <w:szCs w:val="20"/>
              </w:rPr>
              <w:t>pc-IV-1 能理解同學的探究過程和結果（或經簡化過的科學報告），提出合理而且具有根據的疑問或意見。並能對問題、探究方法、證據及發現，彼此間的符應情形，進行檢核並提出可能的改善方案。</w:t>
            </w:r>
          </w:p>
          <w:p w:rsidR="00F320BF" w:rsidRPr="00245739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245739">
              <w:rPr>
                <w:rFonts w:ascii="標楷體" w:eastAsia="標楷體" w:hAnsi="標楷體" w:hint="eastAsia"/>
                <w:szCs w:val="20"/>
              </w:rPr>
              <w:t>pc-IV-2 能利用口語、影像（如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:rsidR="00F320BF" w:rsidRPr="00245739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245739">
              <w:rPr>
                <w:rFonts w:ascii="標楷體" w:eastAsia="標楷體" w:hAnsi="標楷體" w:hint="eastAsia"/>
                <w:szCs w:val="20"/>
              </w:rPr>
              <w:t>ai-IV-1 動手實作解決問題或驗證自己想法，而獲得成就感。</w:t>
            </w:r>
          </w:p>
          <w:p w:rsidR="00F320BF" w:rsidRPr="00245739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245739">
              <w:rPr>
                <w:rFonts w:ascii="標楷體" w:eastAsia="標楷體" w:hAnsi="標楷體" w:hint="eastAsia"/>
                <w:szCs w:val="20"/>
              </w:rPr>
              <w:t>ai-IV-2 透過與同儕的討論，分享科學發現的樂趣。</w:t>
            </w:r>
          </w:p>
          <w:p w:rsidR="00F320BF" w:rsidRPr="00245739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245739">
              <w:rPr>
                <w:rFonts w:ascii="標楷體" w:eastAsia="標楷體" w:hAnsi="標楷體" w:hint="eastAsia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F320BF" w:rsidRPr="00245739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245739">
              <w:rPr>
                <w:rFonts w:ascii="標楷體" w:eastAsia="標楷體" w:hAnsi="標楷體" w:hint="eastAsia"/>
                <w:szCs w:val="20"/>
              </w:rPr>
              <w:t>ah-IV-1 對於有關科學發現的報導，甚至權威的解釋（如報章雜誌的報導或書本上的解釋），能抱持懷疑的態度，評估其推論的證據是否充分且可信賴。</w:t>
            </w:r>
          </w:p>
          <w:p w:rsidR="00F320BF" w:rsidRPr="00245739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245739">
              <w:rPr>
                <w:rFonts w:ascii="標楷體" w:eastAsia="標楷體" w:hAnsi="標楷體" w:hint="eastAsia"/>
                <w:szCs w:val="20"/>
              </w:rPr>
              <w:t>ah-IV-2 應用所學到的科學知識與科學探究方法，幫助自己做出最佳的決定。</w:t>
            </w:r>
          </w:p>
          <w:p w:rsidR="00F320BF" w:rsidRPr="00245739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245739">
              <w:rPr>
                <w:rFonts w:ascii="標楷體" w:eastAsia="標楷體" w:hAnsi="標楷體" w:hint="eastAsia"/>
                <w:szCs w:val="20"/>
              </w:rPr>
              <w:t>an-IV-1 察覺到科學的觀察、測量和方法是否具有正當性，是受到社會共同建構的標準所規範。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245739">
              <w:rPr>
                <w:rFonts w:ascii="標楷體" w:eastAsia="標楷體" w:hAnsi="標楷體" w:hint="eastAsia"/>
                <w:szCs w:val="20"/>
              </w:rPr>
              <w:t>an-IV-2 分辨科學知識的確定性和持久性，會因科學研究的時空背景不同而有所變化。</w:t>
            </w:r>
          </w:p>
        </w:tc>
        <w:tc>
          <w:tcPr>
            <w:tcW w:w="976" w:type="pct"/>
            <w:gridSpan w:val="2"/>
          </w:tcPr>
          <w:p w:rsidR="00F320BF" w:rsidRPr="00245739" w:rsidRDefault="00F320BF" w:rsidP="000035C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245739">
              <w:rPr>
                <w:rFonts w:ascii="標楷體" w:eastAsia="標楷體" w:hAnsi="標楷體" w:hint="eastAsia"/>
                <w:szCs w:val="20"/>
              </w:rPr>
              <w:lastRenderedPageBreak/>
              <w:t>INc-IV-1 宇宙間事、物的「規模」可以分為「微觀」尺度、和「巨觀」尺度。</w:t>
            </w:r>
          </w:p>
          <w:p w:rsidR="00F320BF" w:rsidRPr="00245739" w:rsidRDefault="00F320BF" w:rsidP="000035C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245739">
              <w:rPr>
                <w:rFonts w:ascii="標楷體" w:eastAsia="標楷體" w:hAnsi="標楷體" w:hint="eastAsia"/>
                <w:szCs w:val="20"/>
              </w:rPr>
              <w:t>INc-IV-2 對應不同尺度，各有適用的「單位」（以長度單位為例），尺度大小可以使用科學記號來表達。</w:t>
            </w:r>
          </w:p>
          <w:p w:rsidR="00F320BF" w:rsidRPr="00245739" w:rsidRDefault="00F320BF" w:rsidP="000035C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245739">
              <w:rPr>
                <w:rFonts w:ascii="標楷體" w:eastAsia="標楷體" w:hAnsi="標楷體" w:hint="eastAsia"/>
                <w:szCs w:val="20"/>
              </w:rPr>
              <w:t>INc-IV-3 測量時要選擇適當的尺度（單位）。</w:t>
            </w:r>
          </w:p>
          <w:p w:rsidR="00F320BF" w:rsidRPr="00245739" w:rsidRDefault="00F320BF" w:rsidP="000035C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245739">
              <w:rPr>
                <w:rFonts w:ascii="標楷體" w:eastAsia="標楷體" w:hAnsi="標楷體" w:hint="eastAsia"/>
                <w:szCs w:val="20"/>
              </w:rPr>
              <w:t>INc-IV-4 不同物體間的「尺度」關係可以用「比例」的方式來呈現。</w:t>
            </w:r>
          </w:p>
          <w:p w:rsidR="00F320BF" w:rsidRPr="00245739" w:rsidRDefault="00F320BF" w:rsidP="000035C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245739">
              <w:rPr>
                <w:rFonts w:ascii="標楷體" w:eastAsia="標楷體" w:hAnsi="標楷體" w:hint="eastAsia"/>
                <w:szCs w:val="20"/>
              </w:rPr>
              <w:t>INc-IV-5 原子與分子是組成生命世界與物質世界的微觀尺度。</w:t>
            </w:r>
          </w:p>
          <w:p w:rsidR="00F320BF" w:rsidRPr="00245739" w:rsidRDefault="00F320BF" w:rsidP="000035C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245739">
              <w:rPr>
                <w:rFonts w:ascii="標楷體" w:eastAsia="標楷體" w:hAnsi="標楷體" w:hint="eastAsia"/>
                <w:szCs w:val="20"/>
              </w:rPr>
              <w:t>INc-IV-6 從個體到生物圈是組成生命世界的巨觀尺度。</w:t>
            </w:r>
          </w:p>
          <w:p w:rsidR="00F320BF" w:rsidRPr="00245739" w:rsidRDefault="00F320BF" w:rsidP="000035C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245739">
              <w:rPr>
                <w:rFonts w:ascii="標楷體" w:eastAsia="標楷體" w:hAnsi="標楷體" w:hint="eastAsia"/>
                <w:szCs w:val="20"/>
              </w:rPr>
              <w:t>Cb-IV-1 分子與原子。</w:t>
            </w:r>
          </w:p>
          <w:p w:rsidR="00F320BF" w:rsidRPr="00245739" w:rsidRDefault="00F320BF" w:rsidP="000035C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245739">
              <w:rPr>
                <w:rFonts w:ascii="標楷體" w:eastAsia="標楷體" w:hAnsi="標楷體" w:hint="eastAsia"/>
                <w:szCs w:val="20"/>
              </w:rPr>
              <w:t>Ea-IV-1 時間、長度、質量等為基本物理</w:t>
            </w:r>
            <w:r w:rsidRPr="00245739">
              <w:rPr>
                <w:rFonts w:ascii="標楷體" w:eastAsia="標楷體" w:hAnsi="標楷體" w:hint="eastAsia"/>
                <w:szCs w:val="20"/>
              </w:rPr>
              <w:lastRenderedPageBreak/>
              <w:t>量，經由計算可得到密度、體積等衍伸物理量。</w:t>
            </w:r>
          </w:p>
          <w:p w:rsidR="00F320BF" w:rsidRPr="00245739" w:rsidRDefault="00F320BF" w:rsidP="000035C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245739">
              <w:rPr>
                <w:rFonts w:ascii="標楷體" w:eastAsia="標楷體" w:hAnsi="標楷體" w:hint="eastAsia"/>
                <w:szCs w:val="20"/>
              </w:rPr>
              <w:t>Ea-IV-2 以適當的尺度量測或推估物理量，例如：奈米到光年、毫克到公噸、毫升到立方公尺等。</w:t>
            </w:r>
          </w:p>
          <w:p w:rsidR="00F320BF" w:rsidRPr="00E81B80" w:rsidRDefault="00F320BF" w:rsidP="000035C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245739">
              <w:rPr>
                <w:rFonts w:ascii="標楷體" w:eastAsia="標楷體" w:hAnsi="標楷體" w:hint="eastAsia"/>
                <w:szCs w:val="20"/>
              </w:rPr>
              <w:t>Fc-IV-2 組成生物體的基本層次是細胞，而細胞則由醣類、蛋白質及脂質分子所組成，這些分子則由更小的粒子所組成。</w:t>
            </w:r>
          </w:p>
        </w:tc>
        <w:tc>
          <w:tcPr>
            <w:tcW w:w="5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1F4DE1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F4DE1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lastRenderedPageBreak/>
              <w:t>1.口頭詢問與回答。</w:t>
            </w:r>
            <w:r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3</w:t>
            </w:r>
            <w:r w:rsidRPr="00F61326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0%</w:t>
            </w:r>
          </w:p>
          <w:p w:rsidR="00F320BF" w:rsidRPr="00245739" w:rsidRDefault="00F320BF" w:rsidP="000035C0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1F4DE1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2.活動操作的能力。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</w:t>
            </w:r>
            <w:r>
              <w:rPr>
                <w:rFonts w:ascii="標楷體" w:eastAsia="標楷體" w:hAnsi="標楷體" w:cs="新細明體" w:hint="eastAsia"/>
                <w:kern w:val="0"/>
                <w:szCs w:val="20"/>
              </w:rPr>
              <w:t>0%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F4DE1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3.活動記錄本之記錄與問題解決能力。</w:t>
            </w:r>
            <w:r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3</w:t>
            </w:r>
            <w:r w:rsidRPr="00F61326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0%</w:t>
            </w:r>
          </w:p>
        </w:tc>
        <w:tc>
          <w:tcPr>
            <w:tcW w:w="8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1F4DE1" w:rsidRDefault="00F320BF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1F4DE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F320BF" w:rsidRPr="0029114E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29114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 了解生物多樣性及環境承載力的重要性。</w:t>
            </w:r>
          </w:p>
          <w:p w:rsidR="00F320BF" w:rsidRPr="001F4DE1" w:rsidRDefault="00F320BF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1F4DE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F320BF" w:rsidRPr="0029114E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29114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 溝通合作與和諧人際關係。</w:t>
            </w:r>
          </w:p>
          <w:p w:rsidR="00F320BF" w:rsidRPr="0029114E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29114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品J2 重視群體規範與榮譽。</w:t>
            </w:r>
          </w:p>
          <w:p w:rsidR="00F320BF" w:rsidRPr="001F4DE1" w:rsidRDefault="00F320BF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1F4DE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F320BF" w:rsidRPr="0029114E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29114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 思考生活、學校與社區的公共議題，培養與他人理性溝通的素養。</w:t>
            </w:r>
          </w:p>
          <w:p w:rsidR="00F320BF" w:rsidRPr="001F4DE1" w:rsidRDefault="00F320BF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1F4DE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F320BF" w:rsidRPr="0029114E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29114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涯J3 覺察自己的能力與興趣。</w:t>
            </w:r>
          </w:p>
          <w:p w:rsidR="00F320BF" w:rsidRPr="001F4DE1" w:rsidRDefault="00F320BF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1F4DE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320BF" w:rsidRPr="0029114E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29114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F320BF" w:rsidRPr="0029114E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29114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閱J3 理解學科知識內的重要詞彙的意涵，並懂得如何運用該詞彙與他人進行溝通。</w:t>
            </w:r>
          </w:p>
          <w:p w:rsidR="00F320BF" w:rsidRPr="001F4DE1" w:rsidRDefault="00F320BF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1F4DE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F320BF" w:rsidRPr="0029114E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29114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戶J5 在團隊活動中，養成相互合作與互動的良好態度與技能。</w:t>
            </w:r>
          </w:p>
        </w:tc>
        <w:tc>
          <w:tcPr>
            <w:tcW w:w="35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E81B80" w:rsidRDefault="00F320BF" w:rsidP="006A5CD8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F320BF" w:rsidRPr="003F5D61" w:rsidTr="00C400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320BF" w:rsidRPr="00287C65" w:rsidRDefault="00F320BF" w:rsidP="006A5CD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F320BF" w:rsidRPr="00E81B80" w:rsidRDefault="00F320BF" w:rsidP="006E5BF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20BF" w:rsidRPr="00E81B80" w:rsidRDefault="00F320BF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第3章生物體的營養</w:t>
            </w:r>
          </w:p>
          <w:p w:rsidR="00F320BF" w:rsidRPr="00E81B80" w:rsidRDefault="00F320BF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3-1食物中的養分與能量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tm-IV-1 能從實驗過程、合作討論中理解較複雜的自然界模型，並能評估不同模型的優點和限制，進能應用在後續的科學理解或生活。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pe-IV-1 能辨明多個自變項、應變項並計劃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pe-IV-2 能正確安全操作適合學習階段的物品、器材儀器、科技設備與資源。能進行客觀的質性觀測或數值量冊並詳實記錄。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lastRenderedPageBreak/>
              <w:t>pa-IV-2 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pc-IV-2 能利用口語、影像（如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</w:tc>
        <w:tc>
          <w:tcPr>
            <w:tcW w:w="976" w:type="pct"/>
            <w:gridSpan w:val="2"/>
          </w:tcPr>
          <w:p w:rsidR="00F320BF" w:rsidRPr="00E81B80" w:rsidRDefault="00F320BF" w:rsidP="000035C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lastRenderedPageBreak/>
              <w:t>Fc-IV-2 組成生物體的基本層次是細胞，而細胞則由醣類、蛋白質及脂質等分子所組成，這些分子則由更小的粒子所組成。</w:t>
            </w:r>
          </w:p>
          <w:p w:rsidR="00F320BF" w:rsidRPr="00E81B80" w:rsidRDefault="00F320BF" w:rsidP="000035C0">
            <w:pPr>
              <w:spacing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Mb-IV-2 科學史上重要發現的過程，以及不同性別、背景、族群者於其中的貢獻。</w:t>
            </w:r>
          </w:p>
        </w:tc>
        <w:tc>
          <w:tcPr>
            <w:tcW w:w="5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觀察評量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1.學生是否仔細聆聽並能提出問題。</w:t>
            </w:r>
            <w:r w:rsidRPr="00F61326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25%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2.發表意見時條理分明，口齒清晰。</w:t>
            </w:r>
            <w:r>
              <w:rPr>
                <w:rFonts w:ascii="標楷體" w:eastAsia="標楷體" w:hAnsi="標楷體" w:cs="新細明體" w:hint="eastAsia"/>
                <w:szCs w:val="20"/>
              </w:rPr>
              <w:t>2</w:t>
            </w:r>
            <w:r w:rsidRPr="00F61326">
              <w:rPr>
                <w:rFonts w:ascii="標楷體" w:eastAsia="標楷體" w:hAnsi="標楷體" w:cs="新細明體" w:hint="eastAsia"/>
                <w:szCs w:val="20"/>
              </w:rPr>
              <w:t>5%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口頭評量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1.學生能參與活動並提出問題。</w:t>
            </w:r>
            <w:r>
              <w:rPr>
                <w:rFonts w:ascii="標楷體" w:eastAsia="標楷體" w:hAnsi="標楷體" w:cs="新細明體" w:hint="eastAsia"/>
                <w:szCs w:val="20"/>
              </w:rPr>
              <w:t>2</w:t>
            </w:r>
            <w:r w:rsidRPr="00F61326">
              <w:rPr>
                <w:rFonts w:ascii="標楷體" w:eastAsia="標楷體" w:hAnsi="標楷體" w:cs="新細明體" w:hint="eastAsia"/>
                <w:szCs w:val="20"/>
              </w:rPr>
              <w:t>5%</w:t>
            </w:r>
          </w:p>
          <w:p w:rsidR="00F320BF" w:rsidRPr="00F61326" w:rsidRDefault="00F320BF" w:rsidP="000035C0">
            <w:pPr>
              <w:spacing w:line="260" w:lineRule="exact"/>
              <w:jc w:val="both"/>
              <w:rPr>
                <w:rFonts w:ascii="標楷體" w:eastAsia="標楷體" w:hAnsi="標楷體" w:cs="新細明體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szCs w:val="20"/>
              </w:rPr>
              <w:t>2.能正確回答問題。</w:t>
            </w:r>
            <w:r>
              <w:rPr>
                <w:rFonts w:ascii="標楷體" w:eastAsia="標楷體" w:hAnsi="標楷體" w:cs="新細明體" w:hint="eastAsia"/>
                <w:szCs w:val="20"/>
              </w:rPr>
              <w:t>2</w:t>
            </w:r>
            <w:r w:rsidRPr="00F61326">
              <w:rPr>
                <w:rFonts w:ascii="標楷體" w:eastAsia="標楷體" w:hAnsi="標楷體" w:cs="新細明體" w:hint="eastAsia"/>
                <w:szCs w:val="20"/>
              </w:rPr>
              <w:t>5%</w:t>
            </w:r>
          </w:p>
        </w:tc>
        <w:tc>
          <w:tcPr>
            <w:tcW w:w="8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環J14 了解能量流動及物質循環與生態系統運作的關係。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品J2 重視群體規範與榮譽。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【安全教育】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kern w:val="0"/>
                <w:szCs w:val="20"/>
              </w:rPr>
              <w:t>安J1 理解安全教育的意義。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kern w:val="0"/>
                <w:szCs w:val="20"/>
              </w:rPr>
              <w:t>安J2 判斷常見的事故傷害。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kern w:val="0"/>
                <w:szCs w:val="20"/>
              </w:rPr>
              <w:t>安J3 了解日常生活容易發生事故的原因。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kern w:val="0"/>
                <w:szCs w:val="20"/>
              </w:rPr>
              <w:t>安J9 遵守環境設施設備的安全守則。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 xml:space="preserve">涯J3 </w:t>
            </w:r>
            <w:r w:rsidRPr="00E81B80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閱J3 </w:t>
            </w:r>
            <w:r w:rsidRPr="00E81B80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</w:tc>
        <w:tc>
          <w:tcPr>
            <w:tcW w:w="35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E81B80" w:rsidRDefault="00F320BF" w:rsidP="006A5CD8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F320BF" w:rsidRPr="003F5D61" w:rsidTr="00C400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320BF" w:rsidRPr="00287C65" w:rsidRDefault="00F320BF" w:rsidP="006A5CD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F320BF" w:rsidRPr="00E81B80" w:rsidRDefault="00F320BF" w:rsidP="006E5BF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20BF" w:rsidRPr="00E81B80" w:rsidRDefault="00F320BF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第3章生物體的營養</w:t>
            </w:r>
          </w:p>
          <w:p w:rsidR="00F320BF" w:rsidRPr="00E81B80" w:rsidRDefault="00F320BF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3-2酵素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tc-IV-1 能依據已知的自然科學知識與概念，對自己蒐集與分類的科學數據，抱持合理的懷疑態度，並對他人的資訊或報告，提出自己的看法或解釋。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tm-IV-1 能從實驗過程、合作討論中理解較複雜的自然界模型，並能評估不同模型的優點和限制，進能應用在後續的科學理解或生活。</w:t>
            </w:r>
          </w:p>
          <w:p w:rsidR="00F320BF" w:rsidRPr="00E81B80" w:rsidRDefault="00F320BF" w:rsidP="000035C0">
            <w:pPr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po-IV-2 能辨別適合科學探究或適合以科學方式尋求解決的問題（或假說），並能依據觀察、蒐集資料、閱讀、思考、討論等，提出適宜探究之問題。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pe-IV-1 能辨明多個自變項、應變項並計劃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pa-IV-1 能分析歸納、製作圖表、使用資訊與數學等方法，整理資訊或數據。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pa-IV-2 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pc-IV-2 能利用口語、影像（如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ai-IV-1 動手實作解決問題或驗證自己想法，而獲得成就感。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an-IV-2 分辨科學知識的確定性和持久性，會因科學研究的時空背景不同而有所變化。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an-IV-3 體察到不同性別、背景、族群科學家們具有堅毅、嚴謹和講求邏輯的特質，也具有好奇心、求知慾和想像力。</w:t>
            </w:r>
          </w:p>
        </w:tc>
        <w:tc>
          <w:tcPr>
            <w:tcW w:w="976" w:type="pct"/>
            <w:gridSpan w:val="2"/>
          </w:tcPr>
          <w:p w:rsidR="00F320BF" w:rsidRPr="00E81B80" w:rsidRDefault="00F320BF" w:rsidP="000035C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Bc-IV-1 生物經由酵素的催化進行新陳代謝，並以實驗活動探討影響酵素作用速率的因素。</w:t>
            </w:r>
          </w:p>
          <w:p w:rsidR="00F320BF" w:rsidRPr="00E81B80" w:rsidRDefault="00F320BF" w:rsidP="000035C0">
            <w:pPr>
              <w:spacing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Mb-IV-2 科學史上重要發現的過程，以及不同性別、背景、族群者於其中的貢獻。</w:t>
            </w:r>
          </w:p>
        </w:tc>
        <w:tc>
          <w:tcPr>
            <w:tcW w:w="5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觀察評量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1.學生是否仔細聆聽並能提出問題。</w:t>
            </w:r>
            <w:r w:rsidRPr="00F61326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25%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2.發表意見時條理分明，口齒清晰。</w:t>
            </w:r>
            <w:r w:rsidRPr="00F61326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25%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口頭評量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1.學生能參與實驗並提出問題。</w:t>
            </w:r>
            <w:r w:rsidRPr="00F61326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25%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szCs w:val="20"/>
              </w:rPr>
              <w:t>2.能正確回答問題。</w:t>
            </w:r>
            <w:r w:rsidRPr="00F61326">
              <w:rPr>
                <w:rFonts w:ascii="標楷體" w:eastAsia="標楷體" w:hAnsi="標楷體" w:cs="新細明體" w:hint="eastAsia"/>
                <w:szCs w:val="20"/>
              </w:rPr>
              <w:t>25%</w:t>
            </w:r>
          </w:p>
        </w:tc>
        <w:tc>
          <w:tcPr>
            <w:tcW w:w="8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品J2 重視群體規範與榮譽。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涯J3 </w:t>
            </w:r>
            <w:r w:rsidRPr="00E81B80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閱J3 </w:t>
            </w:r>
            <w:r w:rsidRPr="00E81B80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</w:tc>
        <w:tc>
          <w:tcPr>
            <w:tcW w:w="35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E81B80" w:rsidRDefault="00F320BF" w:rsidP="006A5CD8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F320BF" w:rsidRPr="003F5D61" w:rsidTr="00C400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320BF" w:rsidRPr="00287C65" w:rsidRDefault="00F320BF" w:rsidP="006A5CD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F320BF" w:rsidRPr="00E81B80" w:rsidRDefault="00F320BF" w:rsidP="006E5BF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20BF" w:rsidRPr="00E81B80" w:rsidRDefault="00F320BF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第3章生物體的營養</w:t>
            </w:r>
          </w:p>
          <w:p w:rsidR="00F320BF" w:rsidRPr="00E81B80" w:rsidRDefault="00F320BF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3-3植物如何製造養分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ti-IV-1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tm-IV-1 能從實驗過程、合作討論中理解較複雜的自然界模型，並能評估不同模型的優點和限制，進能應用在後續的科學理解或生活。</w:t>
            </w:r>
          </w:p>
          <w:p w:rsidR="00F320BF" w:rsidRPr="00E81B80" w:rsidRDefault="00F320BF" w:rsidP="000035C0">
            <w:pPr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po-IV-2 能辨別適合科學探究或適合以科學方式尋求解決的問題（或假說），並能依據觀察、蒐集資料、閱讀、思考、討論等，提出適宜探究之問題。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pe-IV-1 能辨明多個自變項、應變項並計劃適當次數的測試、預測活動的可能結果。在教師或教科書的指導或說明下，能了解探究的計畫，並進而能根據問題特性、資源（如設備、時間）等因素，規劃具有可信</w:t>
            </w:r>
            <w:r w:rsidRPr="00E81B80">
              <w:rPr>
                <w:rFonts w:ascii="標楷體" w:eastAsia="標楷體" w:hAnsi="標楷體" w:hint="eastAsia"/>
                <w:szCs w:val="20"/>
              </w:rPr>
              <w:lastRenderedPageBreak/>
              <w:t>度（如多次測量等）的探究活動。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an-IV-2 分辨科學知識的確定性和持久性，會因科學研究的時空背景不同而有所變化。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an-IV-3 體察到不同性別、背景、族群科學家們具有堅毅、嚴謹和講求邏輯的特質，也具有好奇心、求知慾和想像力。</w:t>
            </w:r>
          </w:p>
        </w:tc>
        <w:tc>
          <w:tcPr>
            <w:tcW w:w="976" w:type="pct"/>
            <w:gridSpan w:val="2"/>
          </w:tcPr>
          <w:p w:rsidR="00F320BF" w:rsidRPr="00E81B80" w:rsidRDefault="00F320BF" w:rsidP="000035C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lastRenderedPageBreak/>
              <w:t>Bc-IV-3 植物利用葉綠體進行光合作用，將二氧化碳和水轉變成醣類養分，並釋出氧氣；養分可供植物本身及動物生長所需。</w:t>
            </w:r>
          </w:p>
          <w:p w:rsidR="00F320BF" w:rsidRPr="00E81B80" w:rsidRDefault="00F320BF" w:rsidP="000035C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Bc-IV-4 日光、二氧化碳和水分等因素會影響光合作用的進行，這些因素的影響可經由探究實驗來證實。</w:t>
            </w:r>
          </w:p>
          <w:p w:rsidR="00F320BF" w:rsidRPr="00E81B80" w:rsidRDefault="00F320BF" w:rsidP="000035C0">
            <w:pPr>
              <w:spacing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Mb-IV-2 科學史上重要發現的過程，以及不同性別、背景、族群者於其中的貢獻。</w:t>
            </w:r>
          </w:p>
          <w:p w:rsidR="00F320BF" w:rsidRPr="00E81B80" w:rsidRDefault="00F320BF" w:rsidP="000035C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Ba-IV-2 光合作用是將光能轉換成化學能；呼吸作用是將化學能轉換成熱能。</w:t>
            </w:r>
          </w:p>
        </w:tc>
        <w:tc>
          <w:tcPr>
            <w:tcW w:w="5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觀察評量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1.是否具備觀察、思考的能力。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15</w:t>
            </w:r>
            <w:r w:rsidRPr="00F61326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%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2.是否認真聽講。</w:t>
            </w:r>
            <w:r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1</w:t>
            </w:r>
            <w:r w:rsidRPr="00F61326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5%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3.能思考並回答老師上課的問題。</w:t>
            </w:r>
            <w:r w:rsidRPr="00F61326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2</w:t>
            </w:r>
            <w:r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0</w:t>
            </w:r>
            <w:r w:rsidRPr="00F61326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%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專題報告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1.分組設計關於光合作用的實驗並提出報告。</w:t>
            </w:r>
            <w:r w:rsidRPr="00F61326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25%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2.討論發表相關的議題，並能說出沒有光合作用，生物無法獲得養分及氧氣，因而無法產生代謝所需的能量。</w:t>
            </w:r>
            <w:r w:rsidRPr="00F61326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lastRenderedPageBreak/>
              <w:t>25%</w:t>
            </w:r>
          </w:p>
        </w:tc>
        <w:tc>
          <w:tcPr>
            <w:tcW w:w="8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lastRenderedPageBreak/>
              <w:t>【環境教育】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環J14 了解能量流動及物質循環與生態系統運作的關係。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【能源教育】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能J4 了解各種能量形式的轉換。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品J2 重視群體規範與榮譽。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涯J3 </w:t>
            </w:r>
            <w:r w:rsidRPr="00E81B80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閱J3 </w:t>
            </w:r>
            <w:r w:rsidRPr="00E81B80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</w:tc>
        <w:tc>
          <w:tcPr>
            <w:tcW w:w="35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E81B80" w:rsidRDefault="00F320BF" w:rsidP="006A5CD8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F320BF" w:rsidRPr="003F5D61" w:rsidTr="00C400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320BF" w:rsidRPr="00287C65" w:rsidRDefault="00F320BF" w:rsidP="006A5CD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F320BF" w:rsidRPr="00E81B80" w:rsidRDefault="00F320BF" w:rsidP="006E5BF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20BF" w:rsidRPr="00E81B80" w:rsidRDefault="00F320BF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第3章生物體的營養</w:t>
            </w:r>
          </w:p>
          <w:p w:rsidR="00F320BF" w:rsidRPr="00E81B80" w:rsidRDefault="00F320BF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3-4人體如何獲得養分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ah-IV-2 應用所學到的科學知識與科學探究方法，幫助自己做出最佳的決定。</w:t>
            </w:r>
          </w:p>
        </w:tc>
        <w:tc>
          <w:tcPr>
            <w:tcW w:w="976" w:type="pct"/>
            <w:gridSpan w:val="2"/>
          </w:tcPr>
          <w:p w:rsidR="00F320BF" w:rsidRPr="00E81B80" w:rsidRDefault="00F320BF" w:rsidP="000035C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Db-IV-1 動物體（以人體為例）經由攝食、消化、吸收獲得所需的養分。</w:t>
            </w:r>
          </w:p>
        </w:tc>
        <w:tc>
          <w:tcPr>
            <w:tcW w:w="5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觀察評量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1.是否具備觀察、思考的能力。</w:t>
            </w:r>
            <w:r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1</w:t>
            </w:r>
            <w:r w:rsidRPr="00F61326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5%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2.是否認真聽講。</w:t>
            </w:r>
            <w:r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20</w:t>
            </w:r>
            <w:r w:rsidRPr="00F61326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%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3.對於老師的提問能正確回答。</w:t>
            </w:r>
            <w:r w:rsidRPr="00F61326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1</w:t>
            </w:r>
            <w:r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0</w:t>
            </w:r>
            <w:r w:rsidRPr="00F61326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%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口頭評量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1.能發表有關錄影帶的內容。</w:t>
            </w:r>
            <w:r w:rsidRPr="00F61326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10%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2.能說出人體消化管的順序。</w:t>
            </w:r>
            <w:r w:rsidRPr="00F61326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10%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3.重新排列消化管及消化腺的正確位置。</w:t>
            </w:r>
            <w:r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2</w:t>
            </w:r>
            <w:r w:rsidRPr="00F61326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0%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4.能說明食道的蠕動可以迫使食物向胃運輸。</w:t>
            </w:r>
            <w:r w:rsidRPr="00F61326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1</w:t>
            </w:r>
            <w:r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5</w:t>
            </w:r>
            <w:r w:rsidRPr="00F61326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%</w:t>
            </w:r>
          </w:p>
        </w:tc>
        <w:tc>
          <w:tcPr>
            <w:tcW w:w="8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環J14 了解能量流動及物質循環與生態系統運作的關係。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【能源教育】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能J4 了解各種能量形式的轉換。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涯J3 </w:t>
            </w:r>
            <w:r w:rsidRPr="00E81B80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閱J3 </w:t>
            </w:r>
            <w:r w:rsidRPr="00E81B80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</w:tc>
        <w:tc>
          <w:tcPr>
            <w:tcW w:w="35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E81B80" w:rsidRDefault="00F320BF" w:rsidP="006A5CD8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F320BF" w:rsidRPr="003F5D61" w:rsidTr="00C400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320BF" w:rsidRPr="00287C65" w:rsidRDefault="00F320BF" w:rsidP="006A5CD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F320BF" w:rsidRPr="00E81B80" w:rsidRDefault="00F320BF" w:rsidP="006E5BF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20BF" w:rsidRPr="00E81B80" w:rsidRDefault="00F320BF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第4章生物體的運輸作用</w:t>
            </w:r>
          </w:p>
          <w:p w:rsidR="00F320BF" w:rsidRPr="00E81B80" w:rsidRDefault="00F320BF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4-1植物的運輸構造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ai-IV-2 透過與同儕的討論，分享科學發現的樂趣。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ah-IV-2 應用所學到的科學知識與科學探究方法，幫助自己做出最佳的決定。</w:t>
            </w:r>
          </w:p>
        </w:tc>
        <w:tc>
          <w:tcPr>
            <w:tcW w:w="976" w:type="pct"/>
            <w:gridSpan w:val="2"/>
          </w:tcPr>
          <w:p w:rsidR="00F320BF" w:rsidRPr="00E81B80" w:rsidRDefault="00F320BF" w:rsidP="000035C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Db-IV-6 植物體根、莖、葉、花、果實內的維管束，具有運輸功能。</w:t>
            </w:r>
          </w:p>
        </w:tc>
        <w:tc>
          <w:tcPr>
            <w:tcW w:w="5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觀察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1.討論時是否發言踴躍。</w:t>
            </w:r>
            <w:r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2</w:t>
            </w:r>
            <w:r w:rsidRPr="00F61326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0%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2.發表意見時是否條理清晰。</w:t>
            </w:r>
            <w:r w:rsidRPr="00F61326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10%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3.在別人發言時，是否能夠虛心傾聽，尊重他人。</w:t>
            </w:r>
            <w:r w:rsidRPr="00F61326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10%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口頭評量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1.能說出維管束包含韌皮部與木質部。韌皮部運送養分；木質部運送水分。</w:t>
            </w:r>
            <w:r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2</w:t>
            </w:r>
            <w:r w:rsidRPr="00F61326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0%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2.能比較玉米莖與向日葵莖中維管束排葉的差異。</w:t>
            </w:r>
            <w:r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2</w:t>
            </w:r>
            <w:r w:rsidRPr="00F61326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0%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3.能說出何謂年輪及其成因。</w:t>
            </w:r>
            <w:r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2</w:t>
            </w:r>
            <w:r w:rsidRPr="00F61326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0%</w:t>
            </w:r>
          </w:p>
        </w:tc>
        <w:tc>
          <w:tcPr>
            <w:tcW w:w="8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品J2 重視群體規範與榮譽。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涯J3 </w:t>
            </w:r>
            <w:r w:rsidRPr="00E81B80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閱J3 </w:t>
            </w:r>
            <w:r w:rsidRPr="00E81B80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</w:tc>
        <w:tc>
          <w:tcPr>
            <w:tcW w:w="35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E81B80" w:rsidRDefault="00F320BF" w:rsidP="006A5CD8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F320BF" w:rsidRPr="003F5D61" w:rsidTr="00C400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320BF" w:rsidRPr="00287C65" w:rsidRDefault="00F320BF" w:rsidP="006A5CD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F320BF" w:rsidRPr="00E81B80" w:rsidRDefault="00F320BF" w:rsidP="006E5BF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20BF" w:rsidRPr="00E81B80" w:rsidRDefault="00F320BF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第4章生物體的運輸作用</w:t>
            </w:r>
          </w:p>
          <w:p w:rsidR="00F320BF" w:rsidRPr="00E81B80" w:rsidRDefault="00F320BF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4-2植物體內物質的運輸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ai-IV-1 動手實作解決問題或驗證自己想法，而獲得成就感。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ai-IV-2 透過與同儕的討論，分享科學發現的樂趣。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ah-IV-2 應用所學到的科學知識與科學探究方法，幫助自己做出最佳的決定。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pa-IV-2 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pc-IV-1 能理解同學的探究過程和結果（或經簡化過</w:t>
            </w:r>
            <w:r w:rsidRPr="00E81B80">
              <w:rPr>
                <w:rFonts w:ascii="標楷體" w:eastAsia="標楷體" w:hAnsi="標楷體" w:hint="eastAsia"/>
                <w:szCs w:val="20"/>
              </w:rPr>
              <w:lastRenderedPageBreak/>
              <w:t>的科學報告），提出合理而且具有根據的疑問或意見。並能對問題、探究方法、證據及發現，彼此間的符應情形，進行檢核並提出可能的改善方案。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pc-IV-2 能利用口語、影像（如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pe-IV-1 能辨明多個自變項、應變項並計劃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pe-IV-2 能正確安全操作適合學習階段的物品、器材儀器、科技設備與資源。能進行客觀的質性觀測或數值量冊並詳實記錄。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tc-IV-1 能依據已知的自然科學知識與概念，對自己蒐集與分類的科學數據，抱持合理的懷疑態度，並對他人的資訊或報告，提出自己的看法或解釋。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tm-IV-1 能從實驗過程、合作討論中理解較複雜的自然界模型，並能評估不同模型的優點和限制，進能應用在後續的科學理解或生活。</w:t>
            </w:r>
          </w:p>
          <w:p w:rsidR="00F320BF" w:rsidRPr="00E81B80" w:rsidRDefault="00F320BF" w:rsidP="000035C0">
            <w:pPr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po-IV-2 能辨別適合科學探究或適合以科學方式尋求解決的問題（或假說），並能依據觀察、蒐集資料、閱讀、思考、討論等，提出適宜探究之問題。</w:t>
            </w:r>
          </w:p>
        </w:tc>
        <w:tc>
          <w:tcPr>
            <w:tcW w:w="976" w:type="pct"/>
            <w:gridSpan w:val="2"/>
          </w:tcPr>
          <w:p w:rsidR="00F320BF" w:rsidRPr="00E81B80" w:rsidRDefault="00F320BF" w:rsidP="000035C0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lastRenderedPageBreak/>
              <w:t>Db-IV-6 植物體根、莖、葉、花、果實內的維管束，具有運輸功能。</w:t>
            </w:r>
          </w:p>
        </w:tc>
        <w:tc>
          <w:tcPr>
            <w:tcW w:w="5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觀察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1.討論時是否發言踴躍。</w:t>
            </w:r>
            <w:r w:rsidRPr="00F61326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20%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2.發表意見時是否條理清晰。</w:t>
            </w:r>
            <w:r w:rsidRPr="00F61326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10%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3.在別人發言時，是否能夠虛心傾聽，尊重他人。</w:t>
            </w:r>
            <w:r w:rsidRPr="00F61326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10%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口頭評量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1.能說出維管束包含韌皮部與木質部。韌皮部運送養分；木質部運送水分。</w:t>
            </w:r>
            <w:r w:rsidRPr="00F61326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20%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2.能說出養分及水分</w:t>
            </w: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lastRenderedPageBreak/>
              <w:t>在植物體內運輸的方式。</w:t>
            </w:r>
            <w:r w:rsidRPr="00F61326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20%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3.能說出蒸散作用與水分上升的關係。</w:t>
            </w:r>
            <w:r w:rsidRPr="00F61326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20%</w:t>
            </w:r>
          </w:p>
        </w:tc>
        <w:tc>
          <w:tcPr>
            <w:tcW w:w="8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lastRenderedPageBreak/>
              <w:t>【生涯規劃教育】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涯J3 </w:t>
            </w:r>
            <w:r w:rsidRPr="00E81B80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閱J3 </w:t>
            </w:r>
            <w:r w:rsidRPr="00E81B80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</w:tc>
        <w:tc>
          <w:tcPr>
            <w:tcW w:w="35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E81B80" w:rsidRDefault="00F320BF" w:rsidP="006A5CD8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F320BF" w:rsidRPr="003F5D61" w:rsidTr="00C400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320BF" w:rsidRPr="00287C65" w:rsidRDefault="00F320BF" w:rsidP="006A5CD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F320BF" w:rsidRPr="00E81B80" w:rsidRDefault="00F320BF" w:rsidP="006E5BF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20BF" w:rsidRPr="00E81B80" w:rsidRDefault="00F320BF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第4章生物體的運輸作用</w:t>
            </w:r>
          </w:p>
          <w:p w:rsidR="00F320BF" w:rsidRDefault="00F320BF" w:rsidP="00F320BF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4-3人體血液循環的組成</w:t>
            </w:r>
          </w:p>
          <w:p w:rsidR="00DF794A" w:rsidRPr="00E81B80" w:rsidRDefault="00DF794A" w:rsidP="00F320BF">
            <w:pPr>
              <w:spacing w:line="260" w:lineRule="exact"/>
              <w:rPr>
                <w:rFonts w:hint="eastAsia"/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（第二次段考）</w:t>
            </w:r>
            <w:bookmarkStart w:id="1" w:name="_GoBack"/>
            <w:bookmarkEnd w:id="1"/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pe-IV-1 能辨明多個自變項、應變項並計劃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pa-IV-1 能分析歸納、製作圖表、使用資訊與數學等方法，整理資訊或數據。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ai-IV-2 透過與同儕的討論，分享科學發現的樂趣。</w:t>
            </w:r>
          </w:p>
        </w:tc>
        <w:tc>
          <w:tcPr>
            <w:tcW w:w="976" w:type="pct"/>
            <w:gridSpan w:val="2"/>
          </w:tcPr>
          <w:p w:rsidR="00F320BF" w:rsidRPr="00E81B80" w:rsidRDefault="00F320BF" w:rsidP="000035C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Db-IV-2 動物體（以人體為例）的循環系統能將體內的物質運輸至各細胞處，並進行物質交換。並經由心跳，心音與脈搏的探測了解循環系統的運作情形。</w:t>
            </w:r>
          </w:p>
        </w:tc>
        <w:tc>
          <w:tcPr>
            <w:tcW w:w="5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觀察</w:t>
            </w:r>
          </w:p>
          <w:p w:rsidR="00F320BF" w:rsidRPr="00F61326" w:rsidRDefault="00F320BF" w:rsidP="000035C0">
            <w:pPr>
              <w:spacing w:line="260" w:lineRule="exact"/>
              <w:jc w:val="both"/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1.討論時是否發言踴躍。</w:t>
            </w:r>
            <w:r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2</w:t>
            </w:r>
            <w:r w:rsidRPr="00F61326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0%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2.發表意見時是否條理清晰。</w:t>
            </w:r>
            <w:r w:rsidRPr="00F61326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10%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3.在別人發言時，是否能夠虛心傾聽，尊重他人。</w:t>
            </w:r>
            <w:r w:rsidRPr="00F61326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10%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口頭評量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1.能區分閉鎖式與開放式循環系統的差異。</w:t>
            </w:r>
            <w:r w:rsidRPr="00F61326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20%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2.能說出血液的組成。</w:t>
            </w:r>
            <w:r w:rsidRPr="00F61326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20%</w:t>
            </w:r>
          </w:p>
          <w:p w:rsidR="00F320BF" w:rsidRPr="00F61326" w:rsidRDefault="00F320BF" w:rsidP="000035C0">
            <w:pPr>
              <w:spacing w:line="260" w:lineRule="exact"/>
              <w:jc w:val="both"/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3.能區分動脈、靜脈與微血管，並說出三者之間的差異。</w:t>
            </w:r>
            <w:r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2</w:t>
            </w:r>
            <w:r w:rsidRPr="00F61326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0%</w:t>
            </w:r>
          </w:p>
        </w:tc>
        <w:tc>
          <w:tcPr>
            <w:tcW w:w="8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E81B80" w:rsidRDefault="00F320BF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性J4 </w:t>
            </w:r>
            <w:r w:rsidRPr="00E81B80">
              <w:rPr>
                <w:rFonts w:ascii="標楷體" w:eastAsia="標楷體" w:hAnsi="標楷體" w:hint="eastAsia"/>
                <w:szCs w:val="20"/>
              </w:rPr>
              <w:t>認識身體自主權相關議題，維護自己與尊重他人的身體自主權。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人J8 </w:t>
            </w:r>
            <w:r w:rsidRPr="00E81B80">
              <w:rPr>
                <w:rFonts w:ascii="標楷體" w:eastAsia="標楷體" w:hAnsi="標楷體" w:hint="eastAsia"/>
                <w:szCs w:val="20"/>
              </w:rPr>
              <w:t>了解人身自由權，並具有自我保護的知能。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品J2 重視群體規範與榮譽。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涯J3 </w:t>
            </w:r>
            <w:r w:rsidRPr="00E81B80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閱J3 </w:t>
            </w:r>
            <w:r w:rsidRPr="00E81B80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</w:tc>
        <w:tc>
          <w:tcPr>
            <w:tcW w:w="35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E81B80" w:rsidRDefault="00F320BF" w:rsidP="006A5CD8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F320BF" w:rsidRPr="003F5D61" w:rsidTr="00C400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320BF" w:rsidRPr="00287C65" w:rsidRDefault="00F320BF" w:rsidP="006A5CD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F320BF" w:rsidRPr="00E81B80" w:rsidRDefault="00F320BF" w:rsidP="006E5BF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20BF" w:rsidRPr="00E81B80" w:rsidRDefault="00F320BF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第4章生物體的運輸作用</w:t>
            </w:r>
          </w:p>
          <w:p w:rsidR="00F320BF" w:rsidRPr="00E81B80" w:rsidRDefault="00F320BF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4-4人體的循環系統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ah-IV-1 對於有關科學發現的報導，甚至權威的解釋（如報章雜誌的報導或書本上的解釋），能抱持懷疑的態度，評估其推論的證據是否充分且可信賴。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ah-IV-2 應用所學到的科學知識與科學探究方法，幫</w:t>
            </w:r>
            <w:r w:rsidRPr="00E81B80">
              <w:rPr>
                <w:rFonts w:ascii="標楷體" w:eastAsia="標楷體" w:hAnsi="標楷體" w:hint="eastAsia"/>
                <w:szCs w:val="20"/>
              </w:rPr>
              <w:lastRenderedPageBreak/>
              <w:t>助自己做出最佳的決定。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an-IV-1 察覺到科學的觀察、測量和方法是否具有正當性，是受到社會共同建構的標準所規範。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an-IV-2 分辨科學知識的確定性和持久性，會因科學研究的時空背景不同而有所變化。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an-IV-3 體察到不同性別、背景、族群科學家們具有堅毅、嚴謹和講求邏輯的特質，也具有好奇心、求知慾和想像力。</w:t>
            </w:r>
          </w:p>
        </w:tc>
        <w:tc>
          <w:tcPr>
            <w:tcW w:w="976" w:type="pct"/>
            <w:gridSpan w:val="2"/>
          </w:tcPr>
          <w:p w:rsidR="00F320BF" w:rsidRPr="00E81B80" w:rsidRDefault="00F320BF" w:rsidP="000035C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lastRenderedPageBreak/>
              <w:t>Db-IV-2 動物（以人體為例）的循環系統能將體內的物質運輸至各細胞處，並進行物質交換。並經由心跳，心音與脈搏的探測了解循環系統的運作情形。</w:t>
            </w:r>
          </w:p>
          <w:p w:rsidR="00F320BF" w:rsidRPr="00E81B80" w:rsidRDefault="00F320BF" w:rsidP="000035C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Dc-IV-3 皮膚是人體的第一道防禦系統，能阻止外來物，如細菌的侵入；而淋巴系統則可進一步產生免疫作用。</w:t>
            </w:r>
          </w:p>
          <w:p w:rsidR="00F320BF" w:rsidRPr="00E81B80" w:rsidRDefault="00F320BF" w:rsidP="000035C0">
            <w:pPr>
              <w:spacing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Mb-IV-2 科學史上重要發現的過程，以及不同性別、背景、族群者於其中的貢獻。</w:t>
            </w:r>
          </w:p>
        </w:tc>
        <w:tc>
          <w:tcPr>
            <w:tcW w:w="5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觀察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1.討論時是否發言踴躍。</w:t>
            </w:r>
            <w:r w:rsidRPr="00F61326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20%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2.發表意見時是否條理清晰。</w:t>
            </w:r>
            <w:r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2</w:t>
            </w:r>
            <w:r w:rsidRPr="00F61326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0%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3.在別人發言時，是否能夠虛心傾聽，尊重他人。</w:t>
            </w:r>
            <w:r w:rsidRPr="00F61326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20%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口頭評量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1.能說出人體循環系</w:t>
            </w: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lastRenderedPageBreak/>
              <w:t>統中，體循環與肺循環的途徑。</w:t>
            </w:r>
            <w:r w:rsidRPr="00F61326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20%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2.能說出人體淋巴系統有哪些重要的器官及其功能。</w:t>
            </w:r>
            <w:r w:rsidRPr="00F61326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20%</w:t>
            </w:r>
          </w:p>
        </w:tc>
        <w:tc>
          <w:tcPr>
            <w:tcW w:w="8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lastRenderedPageBreak/>
              <w:t>【生涯規劃教育】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涯J3 </w:t>
            </w:r>
            <w:r w:rsidRPr="00E81B80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閱J3 </w:t>
            </w:r>
            <w:r w:rsidRPr="00E81B80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</w:tc>
        <w:tc>
          <w:tcPr>
            <w:tcW w:w="35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E81B80" w:rsidRDefault="00F320BF" w:rsidP="006A5CD8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F320BF" w:rsidRPr="003F5D61" w:rsidTr="00C400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320BF" w:rsidRPr="00287C65" w:rsidRDefault="00F320BF" w:rsidP="006A5CD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F320BF" w:rsidRPr="00E81B80" w:rsidRDefault="00F320BF" w:rsidP="006E5BF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20BF" w:rsidRPr="00E81B80" w:rsidRDefault="00F320BF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第5章生物體的協調作用</w:t>
            </w:r>
          </w:p>
          <w:p w:rsidR="00F320BF" w:rsidRPr="00E81B80" w:rsidRDefault="00F320BF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5-1刺激與反應、5-2神經系統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tc-IV-1 能依據已知的自然科學知識與概念，對自己蒐集與分類的科學數據，抱持合理的懷疑態度，並對他人的資訊或報告，提出自己的看法或解釋。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tm-IV-1 能從實驗過程、合作討論中理解較複雜的自然界模型，並能評估不同模型的優點和限制，進能應用在後續的科學理解或生活。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an-IV-1 察覺到科學的觀察、測量和方法是否具有正當性，是受到社會共同建構的標準所規範。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an-IV-2 分辨科學知識的確定性和持久性，會因科學研究的時空背景不同而有所變化。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an-IV-3 體察到不同性別、背景、族群科學家們具有堅毅、嚴謹和講求邏輯的特質，也具有好奇心、求知慾和想像力。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pe-IV-1 能辨明多個自變項、應變項並計劃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pe-IV-2 能正確安全操作適合學習階段的物品、器材儀器、科技設備與資源。能進行客觀的質性觀測或數值量冊並詳實記錄。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pa-IV-2 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pc-IV-1 能理解同學的探究過程和結果（或經簡化過的科學報告），提出合理而且具有根據的疑問或意見。並能對問題、探究方法、證據及發現，彼此間的符應情形，進行檢核並提出可能的改善方案。</w:t>
            </w:r>
          </w:p>
        </w:tc>
        <w:tc>
          <w:tcPr>
            <w:tcW w:w="976" w:type="pct"/>
            <w:gridSpan w:val="2"/>
          </w:tcPr>
          <w:p w:rsidR="00F320BF" w:rsidRPr="00E81B80" w:rsidRDefault="00F320BF" w:rsidP="000035C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Dc-IV-1 人體的神經系統能察覺環境的變動並產生反應。</w:t>
            </w:r>
          </w:p>
          <w:p w:rsidR="00F320BF" w:rsidRPr="00E81B80" w:rsidRDefault="00F320BF" w:rsidP="000035C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Dc-IV-5 生物體能覺察外界環境變化、採取適當的反應以使體內環境維持恆定，這些現象能以觀察或改變自變項的方式來探討。</w:t>
            </w:r>
          </w:p>
          <w:p w:rsidR="00F320BF" w:rsidRPr="00E81B80" w:rsidRDefault="00F320BF" w:rsidP="000035C0">
            <w:pPr>
              <w:spacing w:line="260" w:lineRule="exact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Mb-IV-2 科學史上重要發現的過程，以及不同性別、背景、族群者於其中的貢獻。</w:t>
            </w:r>
          </w:p>
        </w:tc>
        <w:tc>
          <w:tcPr>
            <w:tcW w:w="5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kern w:val="0"/>
                <w:szCs w:val="20"/>
              </w:rPr>
              <w:t>【5-1】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kern w:val="0"/>
                <w:szCs w:val="20"/>
              </w:rPr>
              <w:t>1.觀察</w:t>
            </w:r>
            <w:r>
              <w:rPr>
                <w:rFonts w:ascii="標楷體" w:eastAsia="標楷體" w:hAnsi="標楷體" w:cs="新細明體"/>
                <w:kern w:val="0"/>
                <w:szCs w:val="20"/>
              </w:rPr>
              <w:t>1</w:t>
            </w:r>
            <w:r w:rsidRPr="00F61326">
              <w:rPr>
                <w:rFonts w:ascii="標楷體" w:eastAsia="標楷體" w:hAnsi="標楷體" w:cs="新細明體"/>
                <w:kern w:val="0"/>
                <w:szCs w:val="20"/>
              </w:rPr>
              <w:t>0%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kern w:val="0"/>
                <w:szCs w:val="20"/>
              </w:rPr>
              <w:t>2.口頭詢問</w:t>
            </w:r>
            <w:r w:rsidRPr="00F61326">
              <w:rPr>
                <w:rFonts w:ascii="標楷體" w:eastAsia="標楷體" w:hAnsi="標楷體" w:cs="新細明體"/>
                <w:kern w:val="0"/>
                <w:szCs w:val="20"/>
              </w:rPr>
              <w:t>10%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kern w:val="0"/>
                <w:szCs w:val="20"/>
              </w:rPr>
              <w:t>【5-2】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kern w:val="0"/>
                <w:szCs w:val="20"/>
              </w:rPr>
              <w:t>1.觀察</w:t>
            </w:r>
            <w:r w:rsidRPr="00F61326">
              <w:rPr>
                <w:rFonts w:ascii="標楷體" w:eastAsia="標楷體" w:hAnsi="標楷體" w:cs="新細明體"/>
                <w:kern w:val="0"/>
                <w:szCs w:val="20"/>
              </w:rPr>
              <w:t>10%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kern w:val="0"/>
                <w:szCs w:val="20"/>
              </w:rPr>
              <w:t>2.口頭詢問</w:t>
            </w:r>
            <w:r w:rsidRPr="00F61326">
              <w:rPr>
                <w:rFonts w:ascii="標楷體" w:eastAsia="標楷體" w:hAnsi="標楷體" w:cs="新細明體"/>
                <w:kern w:val="0"/>
                <w:szCs w:val="20"/>
              </w:rPr>
              <w:t>10%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kern w:val="0"/>
                <w:szCs w:val="20"/>
              </w:rPr>
              <w:t>3.紙筆測驗</w:t>
            </w:r>
            <w:r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2</w:t>
            </w:r>
            <w:r w:rsidRPr="00F61326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0%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kern w:val="0"/>
                <w:szCs w:val="20"/>
              </w:rPr>
              <w:t>4.實作評量</w:t>
            </w:r>
            <w:r w:rsidRPr="00F61326">
              <w:rPr>
                <w:rFonts w:ascii="標楷體" w:eastAsia="標楷體" w:hAnsi="標楷體" w:cs="新細明體"/>
                <w:kern w:val="0"/>
                <w:szCs w:val="20"/>
              </w:rPr>
              <w:t>10%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kern w:val="0"/>
                <w:szCs w:val="20"/>
              </w:rPr>
              <w:t>【實驗5-1】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kern w:val="0"/>
                <w:szCs w:val="20"/>
              </w:rPr>
              <w:t>1.觀察</w:t>
            </w:r>
            <w:r w:rsidRPr="00F61326">
              <w:rPr>
                <w:rFonts w:ascii="標楷體" w:eastAsia="標楷體" w:hAnsi="標楷體" w:cs="新細明體"/>
                <w:kern w:val="0"/>
                <w:szCs w:val="20"/>
              </w:rPr>
              <w:t>10%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kern w:val="0"/>
                <w:szCs w:val="20"/>
              </w:rPr>
              <w:t>2.實作評量</w:t>
            </w:r>
            <w:r w:rsidRPr="00F61326">
              <w:rPr>
                <w:rFonts w:ascii="標楷體" w:eastAsia="標楷體" w:hAnsi="標楷體" w:cs="新細明體"/>
                <w:kern w:val="0"/>
                <w:szCs w:val="20"/>
              </w:rPr>
              <w:t>10%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kern w:val="0"/>
                <w:szCs w:val="20"/>
              </w:rPr>
              <w:t>3.作業評量</w:t>
            </w:r>
            <w:r>
              <w:rPr>
                <w:rFonts w:ascii="標楷體" w:eastAsia="標楷體" w:hAnsi="標楷體" w:cs="新細明體"/>
                <w:kern w:val="0"/>
                <w:szCs w:val="20"/>
              </w:rPr>
              <w:t>1</w:t>
            </w:r>
            <w:r w:rsidRPr="00F61326">
              <w:rPr>
                <w:rFonts w:ascii="標楷體" w:eastAsia="標楷體" w:hAnsi="標楷體" w:cs="新細明體"/>
                <w:kern w:val="0"/>
                <w:szCs w:val="20"/>
              </w:rPr>
              <w:t>0%</w:t>
            </w:r>
          </w:p>
        </w:tc>
        <w:tc>
          <w:tcPr>
            <w:tcW w:w="8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品J2 重視群體規範與榮譽。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【安全教育】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kern w:val="0"/>
                <w:szCs w:val="20"/>
              </w:rPr>
              <w:t>安J2 判斷常見的事故傷害。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kern w:val="0"/>
                <w:szCs w:val="20"/>
              </w:rPr>
              <w:t>安J3 了解日常生活容易發生事故的原因。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涯J3 </w:t>
            </w:r>
            <w:r w:rsidRPr="00E81B80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閱J3 </w:t>
            </w:r>
            <w:r w:rsidRPr="00E81B80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F320BF" w:rsidRPr="00E81B80" w:rsidRDefault="00F320BF" w:rsidP="000035C0">
            <w:pPr>
              <w:widowControl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35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E81B80" w:rsidRDefault="00F320BF" w:rsidP="006A5CD8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F320BF" w:rsidRPr="003F5D61" w:rsidTr="00C400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320BF" w:rsidRPr="00287C65" w:rsidRDefault="00F320BF" w:rsidP="006A5CD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F320BF" w:rsidRPr="00E81B80" w:rsidRDefault="00F320BF" w:rsidP="006E5BF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20BF" w:rsidRPr="00E81B80" w:rsidRDefault="00F320BF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第5章生物體的協調作用</w:t>
            </w:r>
          </w:p>
          <w:p w:rsidR="00FE16D4" w:rsidRDefault="00F320BF" w:rsidP="000035C0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5-3內分泌系統</w:t>
            </w:r>
          </w:p>
          <w:p w:rsidR="00F320BF" w:rsidRPr="00E81B80" w:rsidRDefault="00FE16D4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5-4行為與感應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F320BF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FE16D4" w:rsidRPr="00E81B80" w:rsidRDefault="00FE16D4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po-IV-2 能辨別適合科學探究或適合以科學方式尋求解決的問題（或假說），並能依據觀察、蒐集資料、閱讀、思考、討論等，提出適宜探究之問題。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ai-IV-2 透過與同儕的討論，分享科學發現的樂趣。</w:t>
            </w:r>
          </w:p>
          <w:p w:rsidR="00FE16D4" w:rsidRPr="00E81B80" w:rsidRDefault="00F320BF" w:rsidP="00FE16D4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ai-IV-3 透過所學到的科學知識和科學探索的各種方</w:t>
            </w:r>
            <w:r w:rsidRPr="00E81B80">
              <w:rPr>
                <w:rFonts w:ascii="標楷體" w:eastAsia="標楷體" w:hAnsi="標楷體" w:hint="eastAsia"/>
                <w:szCs w:val="20"/>
              </w:rPr>
              <w:lastRenderedPageBreak/>
              <w:t>法，解釋自然現象發生的原因，建立科學學習的自信心。</w:t>
            </w:r>
          </w:p>
        </w:tc>
        <w:tc>
          <w:tcPr>
            <w:tcW w:w="976" w:type="pct"/>
            <w:gridSpan w:val="2"/>
          </w:tcPr>
          <w:p w:rsidR="00F320BF" w:rsidRPr="00E81B80" w:rsidRDefault="00F320BF" w:rsidP="000035C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lastRenderedPageBreak/>
              <w:t>Dc-IV-2 人體的內分泌系統能調節代謝作用，維持體內物質的恆定。</w:t>
            </w:r>
          </w:p>
          <w:p w:rsidR="00FE16D4" w:rsidRDefault="00F320BF" w:rsidP="000035C0">
            <w:pPr>
              <w:adjustRightInd w:val="0"/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Dc-IV-4 人體會藉由各系統的協調，使體內所含的物質以及各種狀態能維持在一定範圍內。</w:t>
            </w:r>
          </w:p>
          <w:p w:rsidR="00F320BF" w:rsidRPr="00E81B80" w:rsidRDefault="00FE16D4" w:rsidP="000035C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Dc-IV-5 生物體能覺察外界環境變化、採取適當的反應以使體內環境維持恆定，這些現象能以觀察或改變自變項的方式來探討。</w:t>
            </w:r>
          </w:p>
        </w:tc>
        <w:tc>
          <w:tcPr>
            <w:tcW w:w="5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16D4" w:rsidRPr="00E81B80" w:rsidRDefault="00FE16D4" w:rsidP="00FE16D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kern w:val="0"/>
                <w:szCs w:val="20"/>
              </w:rPr>
              <w:t>【5-</w:t>
            </w:r>
            <w:r>
              <w:rPr>
                <w:rFonts w:ascii="標楷體" w:eastAsia="標楷體" w:hAnsi="標楷體" w:cs="新細明體"/>
                <w:kern w:val="0"/>
                <w:szCs w:val="20"/>
              </w:rPr>
              <w:t>3</w:t>
            </w:r>
            <w:r w:rsidRPr="00E81B80">
              <w:rPr>
                <w:rFonts w:ascii="標楷體" w:eastAsia="標楷體" w:hAnsi="標楷體" w:cs="新細明體" w:hint="eastAsia"/>
                <w:kern w:val="0"/>
                <w:szCs w:val="20"/>
              </w:rPr>
              <w:t>】</w:t>
            </w:r>
          </w:p>
          <w:p w:rsidR="00F320BF" w:rsidRPr="00E81B80" w:rsidRDefault="00F320BF" w:rsidP="000035C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kern w:val="0"/>
                <w:szCs w:val="20"/>
              </w:rPr>
              <w:t>1.觀察</w:t>
            </w:r>
            <w:r w:rsidRPr="00F61326">
              <w:rPr>
                <w:rFonts w:ascii="標楷體" w:eastAsia="標楷體" w:hAnsi="標楷體" w:cs="新細明體"/>
                <w:kern w:val="0"/>
                <w:szCs w:val="20"/>
              </w:rPr>
              <w:t>50%</w:t>
            </w:r>
          </w:p>
          <w:p w:rsidR="00F320BF" w:rsidRDefault="00F320BF" w:rsidP="000035C0">
            <w:pPr>
              <w:spacing w:line="260" w:lineRule="exact"/>
              <w:jc w:val="both"/>
              <w:rPr>
                <w:rFonts w:ascii="標楷體" w:eastAsia="標楷體" w:hAnsi="標楷體" w:cs="新細明體"/>
                <w:kern w:val="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cs="新細明體"/>
                <w:kern w:val="0"/>
                <w:szCs w:val="20"/>
              </w:rPr>
              <w:t>5</w:t>
            </w:r>
            <w:r w:rsidRPr="00F61326">
              <w:rPr>
                <w:rFonts w:ascii="標楷體" w:eastAsia="標楷體" w:hAnsi="標楷體" w:cs="新細明體"/>
                <w:kern w:val="0"/>
                <w:szCs w:val="20"/>
              </w:rPr>
              <w:t>0%</w:t>
            </w:r>
          </w:p>
          <w:p w:rsidR="00FE16D4" w:rsidRPr="00E81B80" w:rsidRDefault="00FE16D4" w:rsidP="00FE16D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kern w:val="0"/>
                <w:szCs w:val="20"/>
              </w:rPr>
              <w:t>【5-</w:t>
            </w:r>
            <w:r>
              <w:rPr>
                <w:rFonts w:ascii="標楷體" w:eastAsia="標楷體" w:hAnsi="標楷體" w:cs="新細明體"/>
                <w:kern w:val="0"/>
                <w:szCs w:val="20"/>
              </w:rPr>
              <w:t>4</w:t>
            </w:r>
            <w:r w:rsidRPr="00E81B80">
              <w:rPr>
                <w:rFonts w:ascii="標楷體" w:eastAsia="標楷體" w:hAnsi="標楷體" w:cs="新細明體" w:hint="eastAsia"/>
                <w:kern w:val="0"/>
                <w:szCs w:val="20"/>
              </w:rPr>
              <w:t>】</w:t>
            </w:r>
          </w:p>
          <w:p w:rsidR="00FE16D4" w:rsidRPr="00E81B80" w:rsidRDefault="00FE16D4" w:rsidP="00FE16D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kern w:val="0"/>
                <w:szCs w:val="20"/>
              </w:rPr>
              <w:t>1.觀察</w:t>
            </w:r>
            <w:r w:rsidRPr="00F61326">
              <w:rPr>
                <w:rFonts w:ascii="標楷體" w:eastAsia="標楷體" w:hAnsi="標楷體" w:cs="新細明體"/>
                <w:kern w:val="0"/>
                <w:szCs w:val="20"/>
              </w:rPr>
              <w:t>50%</w:t>
            </w:r>
          </w:p>
          <w:p w:rsidR="00FE16D4" w:rsidRPr="00E81B80" w:rsidRDefault="00FE16D4" w:rsidP="00FE16D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kern w:val="0"/>
                <w:szCs w:val="20"/>
              </w:rPr>
              <w:t>2.口頭評量</w:t>
            </w:r>
            <w:r>
              <w:rPr>
                <w:rFonts w:ascii="標楷體" w:eastAsia="標楷體" w:hAnsi="標楷體" w:cs="新細明體"/>
                <w:kern w:val="0"/>
                <w:szCs w:val="20"/>
              </w:rPr>
              <w:t>5</w:t>
            </w:r>
            <w:r w:rsidRPr="00F61326">
              <w:rPr>
                <w:rFonts w:ascii="標楷體" w:eastAsia="標楷體" w:hAnsi="標楷體" w:cs="新細明體"/>
                <w:kern w:val="0"/>
                <w:szCs w:val="20"/>
              </w:rPr>
              <w:t>0%</w:t>
            </w:r>
          </w:p>
        </w:tc>
        <w:tc>
          <w:tcPr>
            <w:tcW w:w="8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E81B80" w:rsidRDefault="00F320BF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kern w:val="0"/>
                <w:szCs w:val="20"/>
              </w:rPr>
              <w:t>性J1 接納自我與尊重他人的性傾向、性別特質與性別認同。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涯J3 </w:t>
            </w:r>
            <w:r w:rsidRPr="00E81B80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:rsidR="00F320BF" w:rsidRPr="00E81B80" w:rsidRDefault="00F320BF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320BF" w:rsidRDefault="00F320BF" w:rsidP="000035C0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E81B8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閱J3 </w:t>
            </w:r>
            <w:r w:rsidRPr="00E81B80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:rsidR="00F64A26" w:rsidRPr="00E81B80" w:rsidRDefault="00F64A26" w:rsidP="00F64A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F64A26" w:rsidRPr="00E81B80" w:rsidRDefault="00F64A26" w:rsidP="00F64A26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kern w:val="0"/>
                <w:szCs w:val="20"/>
              </w:rPr>
              <w:t>環J2 了解人與周遭動物的互動關</w:t>
            </w:r>
            <w:r w:rsidRPr="00E81B80">
              <w:rPr>
                <w:rFonts w:ascii="標楷體" w:eastAsia="標楷體" w:hAnsi="標楷體" w:hint="eastAsia"/>
                <w:kern w:val="0"/>
                <w:szCs w:val="20"/>
              </w:rPr>
              <w:lastRenderedPageBreak/>
              <w:t>係，認識動物需求，並關切動物福利。</w:t>
            </w:r>
          </w:p>
          <w:p w:rsidR="00F64A26" w:rsidRPr="00E81B80" w:rsidRDefault="00F64A26" w:rsidP="00F64A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kern w:val="0"/>
                <w:szCs w:val="20"/>
              </w:rPr>
              <w:t xml:space="preserve">環J3 </w:t>
            </w:r>
            <w:r w:rsidRPr="00E81B80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  <w:p w:rsidR="00F64A26" w:rsidRPr="00F64A26" w:rsidRDefault="00F64A26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5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0BF" w:rsidRPr="00E81B80" w:rsidRDefault="00F320BF" w:rsidP="006A5CD8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C40073" w:rsidRPr="003F5D61" w:rsidTr="00C400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40073" w:rsidRPr="00287C65" w:rsidRDefault="00C40073" w:rsidP="00C4007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C40073" w:rsidRPr="00E81B80" w:rsidRDefault="00C40073" w:rsidP="00C4007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0073" w:rsidRPr="00E81B80" w:rsidRDefault="00C40073" w:rsidP="00C40073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第6章生物體的恆定</w:t>
            </w:r>
          </w:p>
          <w:p w:rsidR="00C40073" w:rsidRPr="00E81B80" w:rsidRDefault="00C40073" w:rsidP="00C40073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6-1呼吸與氣體的恆定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E81B80" w:rsidRDefault="00C40073" w:rsidP="00C40073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C40073" w:rsidRPr="00E81B80" w:rsidRDefault="00C40073" w:rsidP="00C40073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pe-IV-1 能辨明多個自變項、應變項並計劃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C40073" w:rsidRPr="00E81B80" w:rsidRDefault="00C40073" w:rsidP="00C40073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pe-IV-2 能正確安全操作適合學習階段的物品、器材儀器、科技設備與資源。能進行客觀的質性觀測或數值量冊並詳實記錄。</w:t>
            </w:r>
          </w:p>
          <w:p w:rsidR="00C40073" w:rsidRPr="00E81B80" w:rsidRDefault="00C40073" w:rsidP="00C40073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ai-IV-1 動手實作解決問題或驗證自己想法，而獲得成就感。</w:t>
            </w:r>
          </w:p>
          <w:p w:rsidR="00C40073" w:rsidRPr="00E81B80" w:rsidRDefault="00C40073" w:rsidP="00C40073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ai-IV-2 透過與同儕的討論，分享科學發現的樂趣。</w:t>
            </w:r>
          </w:p>
          <w:p w:rsidR="00C40073" w:rsidRPr="00E81B80" w:rsidRDefault="00C40073" w:rsidP="00C40073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ai-IV-3 透過所學到的科學知識和科學探索的各種方法，解釋自然現象發生的原因，建立科學學習的自信心。</w:t>
            </w:r>
          </w:p>
        </w:tc>
        <w:tc>
          <w:tcPr>
            <w:tcW w:w="976" w:type="pct"/>
            <w:gridSpan w:val="2"/>
          </w:tcPr>
          <w:p w:rsidR="00C40073" w:rsidRPr="00E81B80" w:rsidRDefault="00C40073" w:rsidP="00C40073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Bc-IV-2 細胞利用養分進行呼吸作用釋放能量，供生物生存所需。</w:t>
            </w:r>
          </w:p>
          <w:p w:rsidR="00C40073" w:rsidRPr="00E81B80" w:rsidRDefault="00C40073" w:rsidP="00C40073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Db-IV-3 動物體（以人體為例）藉由呼吸系統與外界交換氣體。</w:t>
            </w:r>
          </w:p>
          <w:p w:rsidR="00C40073" w:rsidRPr="00E81B80" w:rsidRDefault="00C40073" w:rsidP="00C40073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Dc-IV-4 人體會藉由各系統的協調，使體內所含的物質以及各種狀態能維持在一定範圍內。</w:t>
            </w:r>
          </w:p>
        </w:tc>
        <w:tc>
          <w:tcPr>
            <w:tcW w:w="5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E81B80" w:rsidRDefault="00C40073" w:rsidP="00C4007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觀察</w:t>
            </w:r>
          </w:p>
          <w:p w:rsidR="00C40073" w:rsidRPr="00E81B80" w:rsidRDefault="00C40073" w:rsidP="00C4007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1.討論時是否發言踴躍。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</w:t>
            </w:r>
            <w:r w:rsidRPr="00F61326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5%</w:t>
            </w:r>
          </w:p>
          <w:p w:rsidR="00C40073" w:rsidRPr="00E81B80" w:rsidRDefault="00C40073" w:rsidP="00C4007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2.發表意見時是否條理清晰。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</w:t>
            </w:r>
            <w:r w:rsidRPr="00F61326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5%</w:t>
            </w:r>
          </w:p>
          <w:p w:rsidR="00C40073" w:rsidRPr="00E81B80" w:rsidRDefault="00C40073" w:rsidP="00C4007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3.在別人發言時，是否能夠虛心傾聽，尊重他人。</w:t>
            </w:r>
            <w:r w:rsidRPr="00F61326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</w:t>
            </w:r>
            <w:r w:rsidRPr="00F61326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5%</w:t>
            </w:r>
          </w:p>
          <w:p w:rsidR="00C40073" w:rsidRPr="00E81B80" w:rsidRDefault="00C40073" w:rsidP="00C4007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口頭評量</w:t>
            </w:r>
          </w:p>
          <w:p w:rsidR="00C40073" w:rsidRPr="00E81B80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1.能說出水分及二氧化碳是否算是代謝後的廢物？人類可以用哪些方式將它們排出體外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？2</w:t>
            </w:r>
            <w:r w:rsidRPr="00F61326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5%</w:t>
            </w:r>
          </w:p>
        </w:tc>
        <w:tc>
          <w:tcPr>
            <w:tcW w:w="8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E81B80" w:rsidRDefault="00C40073" w:rsidP="00C4007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【能源教育】</w:t>
            </w:r>
          </w:p>
          <w:p w:rsidR="00C40073" w:rsidRPr="00E81B80" w:rsidRDefault="00C40073" w:rsidP="00C4007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能J4 了解各種能量形式的轉換。</w:t>
            </w:r>
          </w:p>
          <w:p w:rsidR="00C40073" w:rsidRPr="00E81B80" w:rsidRDefault="00C40073" w:rsidP="00C4007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C40073" w:rsidRPr="00E81B80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C40073" w:rsidRPr="00E81B80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品J2 重視群體規範與榮譽。</w:t>
            </w:r>
          </w:p>
          <w:p w:rsidR="00C40073" w:rsidRPr="00E81B80" w:rsidRDefault="00C40073" w:rsidP="00C4007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C40073" w:rsidRPr="00E81B80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涯J3 </w:t>
            </w:r>
            <w:r w:rsidRPr="00E81B80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:rsidR="00C40073" w:rsidRPr="00E81B80" w:rsidRDefault="00C40073" w:rsidP="00C4007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C40073" w:rsidRPr="00E81B80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閱J3 </w:t>
            </w:r>
            <w:r w:rsidRPr="00E81B80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</w:tc>
        <w:tc>
          <w:tcPr>
            <w:tcW w:w="35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E81B80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C40073" w:rsidRPr="003F5D61" w:rsidTr="00C400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40073" w:rsidRPr="00287C65" w:rsidRDefault="00C40073" w:rsidP="00C4007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C40073" w:rsidRPr="00E81B80" w:rsidRDefault="00C40073" w:rsidP="00C4007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0073" w:rsidRPr="00E81B80" w:rsidRDefault="00C40073" w:rsidP="00C40073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第6章生物體的恆定</w:t>
            </w:r>
          </w:p>
          <w:p w:rsidR="00C40073" w:rsidRPr="00E81B80" w:rsidRDefault="00C40073" w:rsidP="00C40073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6-2排泄與水分的恆定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E81B80" w:rsidRDefault="00C40073" w:rsidP="00C40073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C40073" w:rsidRPr="00E81B80" w:rsidRDefault="00C40073" w:rsidP="00C40073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C40073" w:rsidRPr="00E81B80" w:rsidRDefault="00C40073" w:rsidP="00C40073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C40073" w:rsidRPr="00E81B80" w:rsidRDefault="00C40073" w:rsidP="00C40073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ah-IV-2 應用所學到的科學知識與科學探究方法，幫助自己做出最佳的決定。</w:t>
            </w:r>
          </w:p>
        </w:tc>
        <w:tc>
          <w:tcPr>
            <w:tcW w:w="976" w:type="pct"/>
            <w:gridSpan w:val="2"/>
          </w:tcPr>
          <w:p w:rsidR="00C40073" w:rsidRPr="00E81B80" w:rsidRDefault="00C40073" w:rsidP="00C40073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Dc-IV-4 人體會藉由各系統的協調，使體內所含的物質以及各種狀態能維持在一定範圍內。</w:t>
            </w:r>
          </w:p>
          <w:p w:rsidR="00C40073" w:rsidRPr="00E81B80" w:rsidRDefault="00C40073" w:rsidP="00C40073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Dc-IV-5 生物體能覺察外界環境變化、採取適當的反應以使體內環境維持恆定，這些現象能以觀察或改變自變項的方式來探討。</w:t>
            </w:r>
          </w:p>
        </w:tc>
        <w:tc>
          <w:tcPr>
            <w:tcW w:w="5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E81B80" w:rsidRDefault="00C40073" w:rsidP="00C4007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觀察</w:t>
            </w:r>
          </w:p>
          <w:p w:rsidR="00C40073" w:rsidRPr="00E81B80" w:rsidRDefault="00C40073" w:rsidP="00C4007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1.討論時是否發言踴躍。</w:t>
            </w:r>
            <w:r w:rsidRPr="00F61326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</w:t>
            </w:r>
            <w:r w:rsidRPr="00F61326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0%</w:t>
            </w:r>
          </w:p>
          <w:p w:rsidR="00C40073" w:rsidRPr="00E81B80" w:rsidRDefault="00C40073" w:rsidP="00C4007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2.發表意見時是否條理清晰。</w:t>
            </w:r>
            <w:r w:rsidRPr="00F61326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</w:t>
            </w:r>
            <w:r w:rsidRPr="00F61326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0%</w:t>
            </w:r>
          </w:p>
          <w:p w:rsidR="00C40073" w:rsidRPr="00E81B80" w:rsidRDefault="00C40073" w:rsidP="00C4007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3.在別人發言時，是否能夠虛心傾聽，尊重他人。</w:t>
            </w:r>
          </w:p>
          <w:p w:rsidR="00C40073" w:rsidRPr="00E81B80" w:rsidRDefault="00C40073" w:rsidP="00C4007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口頭評量</w:t>
            </w:r>
            <w:r w:rsidRPr="00F61326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</w:t>
            </w:r>
            <w:r w:rsidRPr="00F61326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0%</w:t>
            </w:r>
          </w:p>
          <w:p w:rsidR="00C40073" w:rsidRPr="00E81B80" w:rsidRDefault="00C40073" w:rsidP="00C4007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1.能了解為何多喝水有益健康。</w:t>
            </w:r>
            <w:r w:rsidRPr="00F61326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</w:t>
            </w:r>
            <w:r w:rsidRPr="00F61326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0%</w:t>
            </w:r>
          </w:p>
          <w:p w:rsidR="00C40073" w:rsidRPr="00E81B80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2.能比較夏天及冬天何者的排尿次數較頻繁。</w:t>
            </w:r>
            <w:r w:rsidRPr="00F61326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</w:t>
            </w:r>
            <w:r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0</w:t>
            </w:r>
            <w:r w:rsidRPr="00F61326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%</w:t>
            </w:r>
          </w:p>
        </w:tc>
        <w:tc>
          <w:tcPr>
            <w:tcW w:w="8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E81B80" w:rsidRDefault="00C40073" w:rsidP="00C4007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C40073" w:rsidRPr="00E81B80" w:rsidRDefault="00C40073" w:rsidP="00C40073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kern w:val="0"/>
                <w:szCs w:val="20"/>
              </w:rPr>
              <w:t>環J2 了解人與周遭動物的互動關係，認識動物需求，並關切動物福利。</w:t>
            </w:r>
          </w:p>
          <w:p w:rsidR="00C40073" w:rsidRPr="00E81B80" w:rsidRDefault="00C40073" w:rsidP="00C4007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kern w:val="0"/>
                <w:szCs w:val="20"/>
              </w:rPr>
              <w:t xml:space="preserve">環J3 </w:t>
            </w:r>
            <w:r w:rsidRPr="00E81B80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  <w:p w:rsidR="00C40073" w:rsidRPr="00E81B80" w:rsidRDefault="00C40073" w:rsidP="00C4007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C40073" w:rsidRPr="00E81B80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涯J3 </w:t>
            </w:r>
            <w:r w:rsidRPr="00E81B80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:rsidR="00C40073" w:rsidRPr="00E81B80" w:rsidRDefault="00C40073" w:rsidP="00C4007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C40073" w:rsidRPr="00E81B80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閱J3 </w:t>
            </w:r>
            <w:r w:rsidRPr="00E81B80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</w:tc>
        <w:tc>
          <w:tcPr>
            <w:tcW w:w="35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E81B80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C40073" w:rsidRPr="003F5D61" w:rsidTr="00C400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40073" w:rsidRPr="00287C65" w:rsidRDefault="00C40073" w:rsidP="00C4007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C40073" w:rsidRPr="00E81B80" w:rsidRDefault="00C40073" w:rsidP="00C4007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0073" w:rsidRPr="00E81B80" w:rsidRDefault="00C40073" w:rsidP="00C40073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第6章生物體的恆定</w:t>
            </w:r>
          </w:p>
          <w:p w:rsidR="00C40073" w:rsidRPr="00E81B80" w:rsidRDefault="00C40073" w:rsidP="00C40073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6-3體溫的恆定與血糖的恆定（第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三</w:t>
            </w: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次段考）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E81B80" w:rsidRDefault="00C40073" w:rsidP="00C40073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C40073" w:rsidRPr="00E81B80" w:rsidRDefault="00C40073" w:rsidP="00C40073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pa-IV-1 能分析歸納、製作圖表、使用資訊與數學等方法，整理資訊或數據。</w:t>
            </w:r>
          </w:p>
          <w:p w:rsidR="00C40073" w:rsidRPr="00E81B80" w:rsidRDefault="00C40073" w:rsidP="00C40073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ah-IV-2 應用所學到的科學知識與科學探究方法，幫助自己做出最佳的決定。</w:t>
            </w:r>
          </w:p>
        </w:tc>
        <w:tc>
          <w:tcPr>
            <w:tcW w:w="976" w:type="pct"/>
            <w:gridSpan w:val="2"/>
          </w:tcPr>
          <w:p w:rsidR="00C40073" w:rsidRPr="00E81B80" w:rsidRDefault="00C40073" w:rsidP="00C40073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Dc-IV-4 人體會藉由各系統的協調，使體內所含的物質以及各種狀態能維持在一定範圍內。</w:t>
            </w:r>
          </w:p>
          <w:p w:rsidR="00C40073" w:rsidRPr="00E81B80" w:rsidRDefault="00C40073" w:rsidP="00C40073">
            <w:pPr>
              <w:adjustRightInd w:val="0"/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szCs w:val="20"/>
              </w:rPr>
              <w:t>Dc-IV-5 生物體能覺察外界環境變化、採取適當的反應以使體內環境維持恆定，這些現象能以觀察或改變自變項的方式來探討。</w:t>
            </w:r>
          </w:p>
        </w:tc>
        <w:tc>
          <w:tcPr>
            <w:tcW w:w="5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E81B80" w:rsidRDefault="00C40073" w:rsidP="00C4007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觀察</w:t>
            </w:r>
          </w:p>
          <w:p w:rsidR="00C40073" w:rsidRPr="00E81B80" w:rsidRDefault="00C40073" w:rsidP="00C4007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1.討論時是否發言踴躍。</w:t>
            </w:r>
            <w:r w:rsidRPr="00F61326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</w:t>
            </w:r>
            <w:r w:rsidRPr="00F61326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0%</w:t>
            </w:r>
          </w:p>
          <w:p w:rsidR="00C40073" w:rsidRPr="00E81B80" w:rsidRDefault="00C40073" w:rsidP="00C4007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2.發表意見時是否條理清晰。</w:t>
            </w:r>
            <w:r w:rsidRPr="00F61326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</w:t>
            </w:r>
            <w:r w:rsidRPr="00F61326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0%</w:t>
            </w:r>
          </w:p>
          <w:p w:rsidR="00C40073" w:rsidRPr="00E81B80" w:rsidRDefault="00C40073" w:rsidP="00C4007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3.在別人發言時，是否能夠虛心傾聽，尊重他人。</w:t>
            </w:r>
            <w:r w:rsidRPr="00F61326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</w:t>
            </w:r>
            <w:r w:rsidRPr="00F61326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0%</w:t>
            </w:r>
          </w:p>
          <w:p w:rsidR="00C40073" w:rsidRPr="00E81B80" w:rsidRDefault="00C40073" w:rsidP="00C4007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口頭評量</w:t>
            </w:r>
          </w:p>
          <w:p w:rsidR="00C40073" w:rsidRPr="00E81B80" w:rsidRDefault="00C40073" w:rsidP="00C4007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1.能知道人是內溫動物還是外溫動物。</w:t>
            </w:r>
            <w:r w:rsidRPr="00F61326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</w:t>
            </w:r>
            <w:r w:rsidRPr="00F61326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0%</w:t>
            </w:r>
          </w:p>
          <w:p w:rsidR="00C40073" w:rsidRPr="00E81B80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2.能說出如果人類想要在沙漠生存，身體構造會有哪些改變？</w:t>
            </w:r>
            <w:r w:rsidRPr="00F61326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</w:t>
            </w:r>
            <w:r w:rsidRPr="00F61326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0%</w:t>
            </w:r>
          </w:p>
        </w:tc>
        <w:tc>
          <w:tcPr>
            <w:tcW w:w="8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E81B80" w:rsidRDefault="00C40073" w:rsidP="00C4007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C40073" w:rsidRPr="00E81B80" w:rsidRDefault="00C40073" w:rsidP="00C40073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kern w:val="0"/>
                <w:szCs w:val="20"/>
              </w:rPr>
              <w:t>環J2 了解人與周遭動物的互動關係，認識動物需求，並關切動物福利。</w:t>
            </w:r>
          </w:p>
          <w:p w:rsidR="00C40073" w:rsidRPr="00E81B80" w:rsidRDefault="00C40073" w:rsidP="00C4007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kern w:val="0"/>
                <w:szCs w:val="20"/>
              </w:rPr>
              <w:t xml:space="preserve">環J3 </w:t>
            </w:r>
            <w:r w:rsidRPr="00E81B80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  <w:p w:rsidR="00C40073" w:rsidRPr="00E81B80" w:rsidRDefault="00C40073" w:rsidP="00C4007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C40073" w:rsidRPr="00E81B80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涯J3 </w:t>
            </w:r>
            <w:r w:rsidRPr="00E81B80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:rsidR="00C40073" w:rsidRPr="00E81B80" w:rsidRDefault="00C40073" w:rsidP="00C4007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C40073" w:rsidRPr="00E81B80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81B8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閱J3 </w:t>
            </w:r>
            <w:r w:rsidRPr="00E81B80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</w:tc>
        <w:tc>
          <w:tcPr>
            <w:tcW w:w="35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E81B80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C40073" w:rsidRPr="003F5D61" w:rsidTr="00C400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40073" w:rsidRDefault="00C40073" w:rsidP="00C4007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</w:p>
          <w:p w:rsidR="00C40073" w:rsidRDefault="00C40073" w:rsidP="00C40073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</w:p>
          <w:p w:rsidR="00C40073" w:rsidRDefault="00C40073" w:rsidP="00C4007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學</w:t>
            </w:r>
          </w:p>
          <w:p w:rsidR="00C40073" w:rsidRPr="00287C65" w:rsidRDefault="00C40073" w:rsidP="00C4007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期</w:t>
            </w:r>
          </w:p>
        </w:tc>
        <w:tc>
          <w:tcPr>
            <w:tcW w:w="215" w:type="pct"/>
            <w:vAlign w:val="center"/>
          </w:tcPr>
          <w:p w:rsidR="00C40073" w:rsidRPr="00255375" w:rsidRDefault="00C40073" w:rsidP="00C4007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25537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kern w:val="0"/>
                <w:szCs w:val="20"/>
              </w:rPr>
              <w:t>第1章生殖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kern w:val="0"/>
                <w:szCs w:val="20"/>
              </w:rPr>
              <w:t>1-1細胞的分裂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kern w:val="0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kern w:val="0"/>
                <w:szCs w:val="20"/>
              </w:rPr>
              <w:t>ai-IV-2 透過與同儕的討論，分享科學發現的樂趣。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kern w:val="0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kern w:val="0"/>
                <w:szCs w:val="20"/>
              </w:rPr>
              <w:lastRenderedPageBreak/>
              <w:t>an-IV-2 分辨科學知識的確定性和持久性，會因科學研究的時空背景不同而有所變化。</w:t>
            </w:r>
          </w:p>
        </w:tc>
        <w:tc>
          <w:tcPr>
            <w:tcW w:w="976" w:type="pct"/>
            <w:gridSpan w:val="2"/>
          </w:tcPr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kern w:val="0"/>
                <w:szCs w:val="20"/>
              </w:rPr>
              <w:lastRenderedPageBreak/>
              <w:t>Da-IV-4 細胞會進行細胞分裂，染色體在分裂過程中會發生變化。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kern w:val="0"/>
                <w:szCs w:val="20"/>
              </w:rPr>
              <w:t>Ga-IV-1 生物的生殖可分為有性生殖與無性生殖，有性生殖產生的子代其性狀和親代差異較大。</w:t>
            </w:r>
          </w:p>
        </w:tc>
        <w:tc>
          <w:tcPr>
            <w:tcW w:w="5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kern w:val="0"/>
                <w:szCs w:val="20"/>
              </w:rPr>
              <w:t>【1-1】</w:t>
            </w:r>
            <w:r>
              <w:rPr>
                <w:rFonts w:ascii="標楷體" w:eastAsia="標楷體" w:hAnsi="標楷體" w:cs="新細明體" w:hint="eastAsia"/>
                <w:kern w:val="0"/>
                <w:szCs w:val="20"/>
              </w:rPr>
              <w:t>100%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kern w:val="0"/>
                <w:szCs w:val="20"/>
              </w:rPr>
              <w:t>1.觀察：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kern w:val="0"/>
                <w:szCs w:val="20"/>
              </w:rPr>
              <w:t>●討論時是否發言踴躍。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kern w:val="0"/>
                <w:szCs w:val="20"/>
              </w:rPr>
              <w:t>●發表意見時是否條理清晰。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kern w:val="0"/>
                <w:szCs w:val="20"/>
              </w:rPr>
              <w:t>●在別人發言時，是否</w:t>
            </w:r>
            <w:r w:rsidRPr="00490EA5">
              <w:rPr>
                <w:rFonts w:ascii="標楷體" w:eastAsia="標楷體" w:hAnsi="標楷體" w:cs="新細明體" w:hint="eastAsia"/>
                <w:kern w:val="0"/>
                <w:szCs w:val="20"/>
              </w:rPr>
              <w:lastRenderedPageBreak/>
              <w:t>能夠虛心傾聽，尊重他人。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kern w:val="0"/>
                <w:szCs w:val="20"/>
              </w:rPr>
              <w:t>2.口頭詢問：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kern w:val="0"/>
                <w:szCs w:val="20"/>
              </w:rPr>
              <w:t>●能區分不同的細胞分裂階段中，細胞內染色體的差異。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kern w:val="0"/>
                <w:szCs w:val="20"/>
              </w:rPr>
              <w:t>●能說出減數分裂的目的。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kern w:val="0"/>
                <w:szCs w:val="20"/>
              </w:rPr>
              <w:t>●能區分細胞分裂與減數分裂的差異。</w:t>
            </w:r>
          </w:p>
        </w:tc>
        <w:tc>
          <w:tcPr>
            <w:tcW w:w="8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/>
                <w:b/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/>
                <w:kern w:val="0"/>
                <w:szCs w:val="20"/>
              </w:rPr>
              <w:lastRenderedPageBreak/>
              <w:t>【閱讀素養教育】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kern w:val="0"/>
                <w:szCs w:val="20"/>
              </w:rPr>
              <w:t>閱J3 理解學科知識內的重要詞彙意涵，並懂得如何運用該詞彙與他人進行溝通。</w:t>
            </w:r>
          </w:p>
        </w:tc>
        <w:tc>
          <w:tcPr>
            <w:tcW w:w="35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FE6B6F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40073" w:rsidRPr="003F5D61" w:rsidTr="00C400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40073" w:rsidRPr="00287C65" w:rsidRDefault="00C40073" w:rsidP="00C4007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C40073" w:rsidRPr="00255375" w:rsidRDefault="00C40073" w:rsidP="00C4007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25537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二週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kern w:val="0"/>
                <w:szCs w:val="20"/>
              </w:rPr>
              <w:t>第1章生殖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kern w:val="0"/>
                <w:szCs w:val="20"/>
              </w:rPr>
              <w:t>1-2無性生殖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kern w:val="0"/>
                <w:szCs w:val="20"/>
              </w:rPr>
              <w:t>ti-IV-1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kern w:val="0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kern w:val="0"/>
                <w:szCs w:val="20"/>
              </w:rPr>
              <w:t>tm-IV-1 能從實驗過程、合作討論中理解較複雜的自然界模型，並能評估不同模型的優點和限制，進能應用在後續的科學理解或生活。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kern w:val="0"/>
                <w:szCs w:val="20"/>
              </w:rPr>
              <w:t>ai-IV-2 透過與同儕的討論，分享科學發現的樂趣。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kern w:val="0"/>
                <w:szCs w:val="20"/>
              </w:rPr>
              <w:t>ai-IV-3 透過所學到的科學知識和科學探索的各種方法，解釋自然現象發生的原因，建立科學學習的自信心。</w:t>
            </w:r>
          </w:p>
        </w:tc>
        <w:tc>
          <w:tcPr>
            <w:tcW w:w="976" w:type="pct"/>
            <w:gridSpan w:val="2"/>
          </w:tcPr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Ga-IV-1 生物的生殖可分為有性生殖與無性生殖，有性生殖產生的子代其性狀和親代差異較大。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Db-IV-4 生殖系統（以人體為例）能產生配子進行有性生殖，並且有分泌激素的功能。Db-IV-7 花的構造中，雄蕊的花藥可產生花粉粒，花粉粒內有精細胞；雌蕊的子房內有胚珠，胚珠內有卵細胞。</w:t>
            </w:r>
          </w:p>
        </w:tc>
        <w:tc>
          <w:tcPr>
            <w:tcW w:w="5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kern w:val="0"/>
                <w:szCs w:val="20"/>
              </w:rPr>
              <w:t>【1-2】</w:t>
            </w:r>
            <w:r>
              <w:rPr>
                <w:rFonts w:ascii="標楷體" w:eastAsia="標楷體" w:hAnsi="標楷體" w:cs="新細明體" w:hint="eastAsia"/>
                <w:kern w:val="0"/>
                <w:szCs w:val="20"/>
              </w:rPr>
              <w:t>100%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kern w:val="0"/>
                <w:szCs w:val="20"/>
              </w:rPr>
              <w:t>1.觀察：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kern w:val="0"/>
                <w:szCs w:val="20"/>
              </w:rPr>
              <w:t>●討論時是否發言踴躍。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kern w:val="0"/>
                <w:szCs w:val="20"/>
              </w:rPr>
              <w:t>●發表意見時是否條理清晰。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kern w:val="0"/>
                <w:szCs w:val="20"/>
              </w:rPr>
              <w:t>●在別人發言時，是否能夠虛心傾聽，尊重他人。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kern w:val="0"/>
                <w:szCs w:val="20"/>
              </w:rPr>
              <w:t>2.口頭詢問：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kern w:val="0"/>
                <w:szCs w:val="20"/>
              </w:rPr>
              <w:t>●能說出幾種無性生殖的方式。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kern w:val="0"/>
                <w:szCs w:val="20"/>
              </w:rPr>
              <w:t>●能分辨特定的生物是利用哪一種無性生殖的方式繁殖後代。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kern w:val="0"/>
                <w:szCs w:val="20"/>
              </w:rPr>
              <w:t>●能區別無性生殖與有性生殖的差異。</w:t>
            </w:r>
          </w:p>
        </w:tc>
        <w:tc>
          <w:tcPr>
            <w:tcW w:w="8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/>
                <w:b/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/>
                <w:kern w:val="0"/>
                <w:szCs w:val="20"/>
              </w:rPr>
              <w:t>【閱讀素養教育】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kern w:val="0"/>
                <w:szCs w:val="20"/>
              </w:rPr>
              <w:t>閱J3 理解學科知識內的重要詞彙意涵，並懂得如何運用該詞彙與他人進行溝通。</w:t>
            </w:r>
          </w:p>
        </w:tc>
        <w:tc>
          <w:tcPr>
            <w:tcW w:w="35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FE6B6F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C40073" w:rsidRPr="003F5D61" w:rsidTr="00C400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60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40073" w:rsidRPr="00287C65" w:rsidRDefault="00C40073" w:rsidP="00C4007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C40073" w:rsidRPr="00255375" w:rsidRDefault="00C40073" w:rsidP="00C4007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 w:rsidRPr="0025537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kern w:val="0"/>
                <w:szCs w:val="20"/>
              </w:rPr>
              <w:t>第1章生殖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kern w:val="0"/>
                <w:szCs w:val="20"/>
              </w:rPr>
              <w:t>1-3有性生殖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kern w:val="0"/>
                <w:szCs w:val="20"/>
              </w:rPr>
              <w:t>ti-IV-1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kern w:val="0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kern w:val="0"/>
                <w:szCs w:val="20"/>
              </w:rPr>
              <w:t>tm-IV-1 能從實驗過程、合作討論中理解較複雜的自然界模型，並能評估不同模型的優點和限制，進能應用在後續的科學理解或生活。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kern w:val="0"/>
                <w:szCs w:val="20"/>
              </w:rPr>
              <w:t>ai-IV-2 透過與同儕的討論，分享科學發現的樂趣。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kern w:val="0"/>
                <w:szCs w:val="20"/>
              </w:rPr>
              <w:t>ai-IV-3 透過所學到的科學知識和科學探索的各種方法，解釋自然現象發生的原因，建立科學學習的自信心。</w:t>
            </w:r>
          </w:p>
        </w:tc>
        <w:tc>
          <w:tcPr>
            <w:tcW w:w="976" w:type="pct"/>
            <w:gridSpan w:val="2"/>
          </w:tcPr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Ga-IV-1 生物的生殖可分為有性生殖與無性生殖，有性生殖產生的子代其性狀和親代差異較大。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Db-IV-4 生殖系統（以人體為例）能產生配子進行有性生殖，並且有分泌激素的功能。Db-IV-7 花的構造中，雄蕊的花藥可產生花粉粒，花粉粒內有精細胞；雌蕊的子房內有胚珠，胚珠內有卵細胞。</w:t>
            </w:r>
          </w:p>
        </w:tc>
        <w:tc>
          <w:tcPr>
            <w:tcW w:w="5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【1-3】</w:t>
            </w:r>
            <w:r>
              <w:rPr>
                <w:rFonts w:ascii="標楷體" w:eastAsia="標楷體" w:hAnsi="標楷體" w:cs="新細明體" w:hint="eastAsia"/>
                <w:szCs w:val="20"/>
              </w:rPr>
              <w:t>100%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1.觀察：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●討論時是否發言踴躍。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●發表意見時是否條理清晰。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2.口頭詢問：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●能說出動物的生殖包含求偶、交配、生殖與育幼等過程。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2.口頭詢問：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●能區別體內受精與體外受精的差異。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●能區別卵生、胎生與卵胎生的差異。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●能說出花朵各部分的構造、名稱與功能。</w:t>
            </w:r>
          </w:p>
        </w:tc>
        <w:tc>
          <w:tcPr>
            <w:tcW w:w="8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/>
                <w:b/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/>
                <w:kern w:val="0"/>
                <w:szCs w:val="20"/>
              </w:rPr>
              <w:t>【閱讀素養教育】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kern w:val="0"/>
                <w:szCs w:val="20"/>
              </w:rPr>
              <w:t>閱J3 理解學科知識內的重要詞彙意涵，並懂得如何運用該詞彙與他人進行溝通。</w:t>
            </w:r>
          </w:p>
        </w:tc>
        <w:tc>
          <w:tcPr>
            <w:tcW w:w="35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FE6B6F" w:rsidRDefault="00C40073" w:rsidP="00C4007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40073" w:rsidRPr="003F5D61" w:rsidTr="00C400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40073" w:rsidRPr="00287C65" w:rsidRDefault="00C40073" w:rsidP="00C4007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C40073" w:rsidRPr="00255375" w:rsidRDefault="00C40073" w:rsidP="00C4007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25537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kern w:val="0"/>
                <w:szCs w:val="20"/>
              </w:rPr>
              <w:t>第1章生殖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kern w:val="0"/>
                <w:szCs w:val="20"/>
              </w:rPr>
              <w:t>實驗1-1蛋的觀察、實驗1-2花的觀察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kern w:val="0"/>
                <w:szCs w:val="20"/>
              </w:rPr>
              <w:t>pe-IV-2 能正確安全操作適合學習階段的物品、器材儀器、科技設備與資源。能進行客觀的質性觀測或數值量冊並詳實記錄。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kern w:val="0"/>
                <w:szCs w:val="20"/>
              </w:rPr>
              <w:t>pc-IV-1 能理解同學的探究過程和結果(或經簡化過的科學報告)，提出合理而且具有根據的疑問或意見。並能對問題、探究方法、證據及發現，彼此間的符應情形，進行檢核並提出可能的改善方案。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kern w:val="0"/>
                <w:szCs w:val="20"/>
              </w:rPr>
              <w:t>pc-IV-2 能利用口語、影像(如攝影、錄影)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</w:tc>
        <w:tc>
          <w:tcPr>
            <w:tcW w:w="976" w:type="pct"/>
            <w:gridSpan w:val="2"/>
          </w:tcPr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Db-IV-7 花的構造中，雄蕊的花藥可產生花粉粒，花粉粒內有精細胞；雌蕊的子房內有胚珠，胚珠內有卵細胞。</w:t>
            </w:r>
          </w:p>
        </w:tc>
        <w:tc>
          <w:tcPr>
            <w:tcW w:w="5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【實驗1-1】</w:t>
            </w:r>
            <w:r>
              <w:rPr>
                <w:rFonts w:ascii="標楷體" w:eastAsia="標楷體" w:hAnsi="標楷體" w:cs="新細明體" w:hint="eastAsia"/>
                <w:szCs w:val="20"/>
              </w:rPr>
              <w:t>50%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1.觀察：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●是否能夠依照老師的指示，正確的進行實驗。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2.實作評量：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●能正確操作活動器材，順利進行活動步驟。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●在活動進行時，態度認真嚴謹，並且能與他人合作，尊重他人。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3.作業評量：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●活動紀錄或問題討</w:t>
            </w:r>
            <w:r w:rsidRPr="00490EA5">
              <w:rPr>
                <w:rFonts w:ascii="標楷體" w:eastAsia="標楷體" w:hAnsi="標楷體" w:cs="新細明體" w:hint="eastAsia"/>
                <w:szCs w:val="20"/>
              </w:rPr>
              <w:lastRenderedPageBreak/>
              <w:t>論書寫內容正確(或合理)，版面整潔。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●作業能按時繳交。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●作業內容是否自行完成。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</w:p>
          <w:p w:rsidR="00C40073" w:rsidRPr="00490EA5" w:rsidRDefault="00C40073" w:rsidP="00C40073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kern w:val="0"/>
                <w:szCs w:val="20"/>
              </w:rPr>
              <w:t>【實驗1-2】</w:t>
            </w:r>
            <w:r>
              <w:rPr>
                <w:rFonts w:ascii="標楷體" w:eastAsia="標楷體" w:hAnsi="標楷體" w:cs="新細明體" w:hint="eastAsia"/>
                <w:kern w:val="0"/>
                <w:szCs w:val="20"/>
              </w:rPr>
              <w:t>50%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1.觀察：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●是否能夠依照老師的指示，正確的進行實驗。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2.實作評量：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●能正確操作活動器材，順利進行活動步驟。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●在活動進行時，態度認真嚴謹，並且能與他人合作，尊重他人。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3.作業評量：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●活動紀錄或問題討論書寫內容正確(或合理)，版面整潔。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●作業能按時繳交。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●作業內容是否自行完成。</w:t>
            </w:r>
          </w:p>
        </w:tc>
        <w:tc>
          <w:tcPr>
            <w:tcW w:w="8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/>
                <w:b/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/>
                <w:kern w:val="0"/>
                <w:szCs w:val="20"/>
              </w:rPr>
              <w:lastRenderedPageBreak/>
              <w:t>【閱讀素養教育】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kern w:val="0"/>
                <w:szCs w:val="20"/>
              </w:rPr>
              <w:t>閱J3 理解學科知識內的重要詞彙意涵，並懂得如何運用該詞彙與他人進行溝通。</w:t>
            </w:r>
          </w:p>
        </w:tc>
        <w:tc>
          <w:tcPr>
            <w:tcW w:w="35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FE6B6F" w:rsidRDefault="00C40073" w:rsidP="00C4007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40073" w:rsidRPr="003F5D61" w:rsidTr="00C400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40073" w:rsidRPr="00287C65" w:rsidRDefault="00C40073" w:rsidP="00C4007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C40073" w:rsidRPr="00255375" w:rsidRDefault="00C40073" w:rsidP="00C4007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25537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第2章遺傳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2-1遺傳、染色體與基因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ti-IV-1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tc-IV-1 能依據已知的自然科學知識與概念，對自己蒐集與分類的科學數據，抱持合理的懷疑態度，並對他人的資訊或報告，提出自己的看法或解釋。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tm-IV-1 能從實驗過程、合作討論中理解較複雜的自然界模型，並能評估不同模型的優點和限制，進能應用在後續的科學理解或生活。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ai-IV-1 動手實作解決問題或驗證自己想法，而獲得成就感。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ai-IV-2 透過與同儕的討論，分享科學發現的樂趣。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an-IV-2 分辨科學知識的確定性和持久性，會因科學研究的時空背景不同而有所變化。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an-IV-3 體察到不同性別、背景、族群科學家們具有堅毅、嚴謹和講求邏輯的特質，也具有好奇心、求知慾和想像力。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pe-IV-2 能辨明多個自變項、應變項並計劃適當次數的測試、預測活動的可能結果。在教師或教科書的指導或說明下，能了解探究的計畫，並進而能根據問題特性、資源(如設備、時間)等因素，規劃具有可信度(如多次測量等)的探究活動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pa-IV-1 能分析歸納、製作圖表、使用資訊與數學等方法，整理資訊或數據。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pa-IV-2 能運用科學原理、思考智能、數學等方法，</w:t>
            </w:r>
            <w:r w:rsidRPr="00490EA5">
              <w:rPr>
                <w:rFonts w:ascii="標楷體" w:eastAsia="標楷體" w:hAnsi="標楷體" w:hint="eastAsia"/>
                <w:szCs w:val="20"/>
              </w:rPr>
              <w:lastRenderedPageBreak/>
              <w:t>從(所得的)資訊或數據，形成解釋、發現新知、獲知因果關係、解決問題或是發現新的問題。並能將自己的探究結果和同學的結果或其他相關的資訊比較對照，相互檢核，確認結果。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pc-IV-1 能理解同學的探究過程和結果(或經簡化過的科學報告)，提出合理而且具有根據的疑問或意見。並能對問題、探究方法、證據及發現，彼此間的符應情形，進行檢核並提出可能的改善方案。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pc-IV-2 能利用口語、影像(如攝影、錄影)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</w:tc>
        <w:tc>
          <w:tcPr>
            <w:tcW w:w="976" w:type="pct"/>
            <w:gridSpan w:val="2"/>
          </w:tcPr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lastRenderedPageBreak/>
              <w:t>Ga-IV-6 孟德爾遺傳研究的科學史。</w:t>
            </w:r>
          </w:p>
        </w:tc>
        <w:tc>
          <w:tcPr>
            <w:tcW w:w="5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【2-1】</w:t>
            </w:r>
            <w:r>
              <w:rPr>
                <w:rFonts w:ascii="標楷體" w:eastAsia="標楷體" w:hAnsi="標楷體" w:cs="新細明體" w:hint="eastAsia"/>
                <w:szCs w:val="20"/>
              </w:rPr>
              <w:t>100%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1.觀察：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●學生能說出控制性狀表現的成對基因是位於何處。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●可請學生到黑板上，實際操演棋盤格法。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2.紙筆測驗：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●減數分裂的評量，可確定學生是否已具備學習遺傳的先備知識。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●利用不同基因組合的親代為例，讓學生推論出子代各種可能基因組合的比例。</w:t>
            </w:r>
          </w:p>
        </w:tc>
        <w:tc>
          <w:tcPr>
            <w:tcW w:w="8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/>
                <w:b/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/>
                <w:kern w:val="0"/>
                <w:szCs w:val="20"/>
              </w:rPr>
              <w:t>【閱讀素養教育】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kern w:val="0"/>
                <w:szCs w:val="20"/>
              </w:rPr>
              <w:t>閱J3 理解學科知識內的重要詞彙意涵，並懂得如何運用該詞彙與他人進行溝通。</w:t>
            </w:r>
          </w:p>
        </w:tc>
        <w:tc>
          <w:tcPr>
            <w:tcW w:w="35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FE6B6F" w:rsidRDefault="00C40073" w:rsidP="00C4007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40073" w:rsidRPr="003F5D61" w:rsidTr="00C400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40073" w:rsidRPr="00287C65" w:rsidRDefault="00C40073" w:rsidP="00C4007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C40073" w:rsidRPr="00255375" w:rsidRDefault="00C40073" w:rsidP="00C4007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25537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第2章遺傳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2-2人類的遺傳、</w:t>
            </w:r>
            <w:r w:rsidRPr="0090695C">
              <w:rPr>
                <w:rFonts w:ascii="標楷體" w:eastAsia="標楷體" w:hAnsi="標楷體" w:cs="新細明體" w:hint="eastAsia"/>
                <w:szCs w:val="20"/>
              </w:rPr>
              <w:t>2-1人類的ABO血型遺傳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ti-IV-1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tc-IV-1 能依據已知的自然科學知識與概念，對自己蒐集與分類的科學數據，抱持合理的懷疑態度，並對他人的資訊或報告，提出自己的看法或解釋。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tm-IV-1 能從實驗過程、合作討論中理解較複雜的自然界模型，並能評估不同模型的優點和限制，進能應用在後續的科學理解或生活。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pe-IV-2 能辨明多個自變項、應變項並計劃適當次數的測試、預測活動的可能結果。在教師或教科書的指導或說明下，能了解探究的計畫，並進而能根據問題特性、資源(如設備、時間)等因素，規劃具有可信度(如多次測量等)的探究活動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pa-IV-1 能分析歸納、製作圖表、使用資訊與數學等方法，整理資訊或數據。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pa-IV-2 能運用科學原理、思考智能、數學等方法，從(所得的)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pc-IV-1 能理解同學的探究過程和結果(或經簡化過的科學報告)，提出合理而且具有根據的疑問或意見。並能對問題、探究方法、證據及發現，彼此間的符應情形，進行檢核並提出可能的改善方案。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pc-IV-2 能利用口語、影像(如攝影、錄影)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</w:tc>
        <w:tc>
          <w:tcPr>
            <w:tcW w:w="976" w:type="pct"/>
            <w:gridSpan w:val="2"/>
          </w:tcPr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Ga-IV-2 人類的性別主要由性染色體決定。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Ga-IV-3 人類的ABO血型是可遺傳的性狀。</w:t>
            </w:r>
          </w:p>
        </w:tc>
        <w:tc>
          <w:tcPr>
            <w:tcW w:w="5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【2-2】</w:t>
            </w:r>
            <w:r>
              <w:rPr>
                <w:rFonts w:ascii="標楷體" w:eastAsia="標楷體" w:hAnsi="標楷體" w:cs="新細明體" w:hint="eastAsia"/>
                <w:szCs w:val="20"/>
              </w:rPr>
              <w:t>50%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1.觀察：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●要求學生說出自己性染色體的組合類型，以及其來源。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2.紙筆測驗：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●能寫出不同血型的父母產生的子代血型，其基因組合以及比例。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【實驗2-1】</w:t>
            </w:r>
            <w:r>
              <w:rPr>
                <w:rFonts w:ascii="標楷體" w:eastAsia="標楷體" w:hAnsi="標楷體" w:cs="新細明體" w:hint="eastAsia"/>
                <w:szCs w:val="20"/>
              </w:rPr>
              <w:t>50%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1.觀察：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●是否能夠依照老師的指示，正確地進行活動。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2.實作評量：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●在活動進行時，態度認真嚴謹，並且能與他人合作，尊重他人。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3.作業評量：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●活動紀錄或問題討論書寫內容正確(或合理)，版面整潔。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●作業能按時繳交。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●作業內容是否自行完成。</w:t>
            </w:r>
          </w:p>
        </w:tc>
        <w:tc>
          <w:tcPr>
            <w:tcW w:w="8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/>
                <w:b/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/>
                <w:kern w:val="0"/>
                <w:szCs w:val="20"/>
              </w:rPr>
              <w:t>【閱讀素養教育】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kern w:val="0"/>
                <w:szCs w:val="20"/>
              </w:rPr>
              <w:t>閱J3 理解學科知識內的重要詞彙意涵，並懂得如何運用該詞彙與他人進行溝通。</w:t>
            </w:r>
          </w:p>
        </w:tc>
        <w:tc>
          <w:tcPr>
            <w:tcW w:w="35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FE6B6F" w:rsidRDefault="00C40073" w:rsidP="00C4007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40073" w:rsidRPr="003F5D61" w:rsidTr="00C400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40073" w:rsidRPr="00287C65" w:rsidRDefault="00C40073" w:rsidP="00C4007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C40073" w:rsidRPr="00255375" w:rsidRDefault="00C40073" w:rsidP="00C4007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25537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第2章遺傳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2-3突變與遺傳諮詢、2-4生物技術</w:t>
            </w:r>
            <w:r w:rsidRPr="00490EA5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（第一次段考）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ai-IV-2 透過與同儕的討論，分享科學發現的樂趣。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lastRenderedPageBreak/>
              <w:t>ai-IV-3 透過所學到的科學知識和科學探索的各種方法，解釋自然現象發生的原因，建立科學學習的自信心。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ah-IV-1 對於有關科學發現的報導，甚至權威的解釋（如報章雜誌的報導或書本上的解釋），能抱持懷疑的態度，評估其推論的證據是否充分且可信賴。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ah-IV-2 應用所學到的科學知識與科學探究方法，幫助自己做出最佳的決定。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an-IV-1 察覺到科學的觀察、測量和方法是否具有正當性，是受到社會共同建構的標準所規範。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an-IV-2 分辨科學知識的確定性和持久性，會因科學研究的時空背景不同而有所變化。</w:t>
            </w:r>
          </w:p>
        </w:tc>
        <w:tc>
          <w:tcPr>
            <w:tcW w:w="976" w:type="pct"/>
            <w:gridSpan w:val="2"/>
          </w:tcPr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lastRenderedPageBreak/>
              <w:t>Ga-IV-4 遺傳物質會發生變異，其變異可能造成性狀的改變，若變異發生在生殖細胞可遺傳到後代。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Ga-IV-5 生物技術的進步，有助於解決農業、食品、能源、醫藥，以及環境相關的問題，但也可能帶來新問題。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Gc-IV-4 人類文明發展中有許多利用微生</w:t>
            </w:r>
            <w:r w:rsidRPr="00490EA5">
              <w:rPr>
                <w:rFonts w:ascii="標楷體" w:eastAsia="標楷體" w:hAnsi="標楷體" w:hint="eastAsia"/>
                <w:szCs w:val="20"/>
              </w:rPr>
              <w:lastRenderedPageBreak/>
              <w:t>物的例子，例如早期的釀酒、近期的基因轉殖等。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Ma-IV-1 生命科學的進步，有助於解決社會中發生的農業、食品、能源、醫藥以及環境相關的問題。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Mb-IV-1 生物技術的發展是為了因應人類需求，運用跨領域技術來改造生物。發展相關技術的歷程中，也應避免對其他生物以及環境造成過度的影響。</w:t>
            </w:r>
          </w:p>
        </w:tc>
        <w:tc>
          <w:tcPr>
            <w:tcW w:w="5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lastRenderedPageBreak/>
              <w:t>【2-3】</w:t>
            </w:r>
            <w:r>
              <w:rPr>
                <w:rFonts w:ascii="標楷體" w:eastAsia="標楷體" w:hAnsi="標楷體" w:cs="新細明體" w:hint="eastAsia"/>
                <w:szCs w:val="20"/>
              </w:rPr>
              <w:t>50%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1.觀察：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●讓學生進行遺傳性疾病的分組報告。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●讓學生說出自己未來是否有作遺傳諮詢的必要，並要求說明原</w:t>
            </w:r>
            <w:r w:rsidRPr="00490EA5">
              <w:rPr>
                <w:rFonts w:ascii="標楷體" w:eastAsia="標楷體" w:hAnsi="標楷體" w:cs="新細明體" w:hint="eastAsia"/>
                <w:szCs w:val="20"/>
              </w:rPr>
              <w:lastRenderedPageBreak/>
              <w:t>因。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2.紙筆測驗：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●測驗學生對有性生殖的概念是否清楚。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3.口頭詢問：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●某個孩子是白化症，但是他的父母是正常膚色，這種變異是怎樣產生的？這種變異是否可以傳遞給後代呢？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●發生在何種細胞的突變才有可遺傳性？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●為何發現自己住在輻射屋時，要立刻體檢並遷居？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【2-4】</w:t>
            </w:r>
            <w:r>
              <w:rPr>
                <w:rFonts w:ascii="標楷體" w:eastAsia="標楷體" w:hAnsi="標楷體" w:cs="新細明體" w:hint="eastAsia"/>
                <w:szCs w:val="20"/>
              </w:rPr>
              <w:t>50%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1.觀察：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●討論時是否發言踴躍。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●發表意見時是否條理清晰。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●在別人發言時，是否能夠虛心傾聽，尊重他人。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2.口頭詢問：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●就你所知，利用遺傳知識的生物技術在哪些方面改善了人類的生活呢？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●ABO的血型是否能成為親子鑑定的指標呢？為什麼？</w:t>
            </w:r>
          </w:p>
        </w:tc>
        <w:tc>
          <w:tcPr>
            <w:tcW w:w="8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【閱讀素養教育】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閱J3 理解學科知識內的重要詞彙意涵，並懂得如何運用該詞彙與他人進行溝通。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戶J4 理解永續發展的意義與責任，並在參與活動的過程中落實原則。</w:t>
            </w:r>
          </w:p>
        </w:tc>
        <w:tc>
          <w:tcPr>
            <w:tcW w:w="35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FE6B6F" w:rsidRDefault="00C40073" w:rsidP="00C4007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40073" w:rsidRPr="003F5D61" w:rsidTr="00C400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40073" w:rsidRPr="00287C65" w:rsidRDefault="00C40073" w:rsidP="00C4007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C40073" w:rsidRPr="00255375" w:rsidRDefault="00C40073" w:rsidP="00C4007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25537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第3章生物的演化與分類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90695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3-1化石與演化、3-2生物的命名與分類、實驗3-1檢索表的認識與應用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spacing w:line="260" w:lineRule="exact"/>
              <w:jc w:val="both"/>
              <w:rPr>
                <w:color w:val="000000"/>
                <w:spacing w:val="-2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pacing w:val="-2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color w:val="000000"/>
                <w:spacing w:val="-2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pacing w:val="-2"/>
                <w:szCs w:val="20"/>
              </w:rPr>
              <w:t>tc-IV-1 能依據已知的自然科學知識與概念，對自己蒐集與分類的科學數據，抱持合理的懷疑態度，並對他人的資訊或報告，提出自己的看法或解釋。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color w:val="000000"/>
                <w:spacing w:val="-2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pacing w:val="-2"/>
                <w:szCs w:val="20"/>
              </w:rPr>
              <w:t>ai-IV-2 透過與同儕的討論，分享科學發現的樂趣。</w:t>
            </w:r>
          </w:p>
          <w:p w:rsidR="00C40073" w:rsidRPr="00C63D2E" w:rsidRDefault="00C40073" w:rsidP="00C40073">
            <w:pPr>
              <w:spacing w:line="260" w:lineRule="exact"/>
              <w:jc w:val="both"/>
              <w:rPr>
                <w:color w:val="000000"/>
                <w:spacing w:val="-2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pacing w:val="-2"/>
                <w:szCs w:val="20"/>
              </w:rPr>
              <w:t>ai-IV-3 透過所學到的科學知識和科學探索的各種方法，解釋自然現象發生的原因，建立科學學習的自信心。</w:t>
            </w:r>
          </w:p>
        </w:tc>
        <w:tc>
          <w:tcPr>
            <w:tcW w:w="976" w:type="pct"/>
            <w:gridSpan w:val="2"/>
          </w:tcPr>
          <w:p w:rsidR="00C40073" w:rsidRPr="00490EA5" w:rsidRDefault="00C40073" w:rsidP="00C40073">
            <w:pPr>
              <w:spacing w:line="260" w:lineRule="exact"/>
              <w:jc w:val="both"/>
              <w:rPr>
                <w:color w:val="000000"/>
                <w:spacing w:val="-2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pacing w:val="-2"/>
                <w:szCs w:val="20"/>
              </w:rPr>
              <w:t>Gb-IV-1 從地層中發現的化石，可以知道球上曾經存在許多的生物，但有些生物已經消失了例如：三葉蟲、恐龍等。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color w:val="000000"/>
                <w:spacing w:val="-2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Gc-IV-1 依據生物形態與構造的特徵，可以將生物分類。</w:t>
            </w:r>
          </w:p>
        </w:tc>
        <w:tc>
          <w:tcPr>
            <w:tcW w:w="5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kern w:val="0"/>
                <w:szCs w:val="20"/>
              </w:rPr>
              <w:t>【3-1】</w:t>
            </w:r>
            <w:r>
              <w:rPr>
                <w:rFonts w:ascii="標楷體" w:eastAsia="標楷體" w:hAnsi="標楷體" w:cs="新細明體" w:hint="eastAsia"/>
                <w:kern w:val="0"/>
                <w:szCs w:val="20"/>
              </w:rPr>
              <w:t>100%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kern w:val="0"/>
                <w:szCs w:val="20"/>
              </w:rPr>
              <w:t>1.觀察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</w:t>
            </w:r>
            <w:r w:rsidRPr="00490EA5">
              <w:rPr>
                <w:rFonts w:ascii="標楷體" w:eastAsia="標楷體" w:hAnsi="標楷體" w:cs="新細明體" w:hint="eastAsia"/>
                <w:kern w:val="0"/>
                <w:szCs w:val="20"/>
              </w:rPr>
              <w:t>討論時是否發言踴躍、條理清晰。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</w:t>
            </w:r>
            <w:r w:rsidRPr="00490EA5">
              <w:rPr>
                <w:rFonts w:ascii="標楷體" w:eastAsia="標楷體" w:hAnsi="標楷體" w:cs="新細明體" w:hint="eastAsia"/>
                <w:kern w:val="0"/>
                <w:szCs w:val="20"/>
              </w:rPr>
              <w:t>在別人發言時，是否能夠虛心傾聽，尊重他人。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kern w:val="0"/>
                <w:szCs w:val="20"/>
              </w:rPr>
              <w:t>2.口頭回答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</w:t>
            </w:r>
            <w:r w:rsidRPr="00490EA5">
              <w:rPr>
                <w:rFonts w:ascii="標楷體" w:eastAsia="標楷體" w:hAnsi="標楷體" w:cs="新細明體" w:hint="eastAsia"/>
                <w:kern w:val="0"/>
                <w:szCs w:val="20"/>
              </w:rPr>
              <w:t>能否說明化石形成的原因。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</w:t>
            </w:r>
            <w:r w:rsidRPr="00490EA5">
              <w:rPr>
                <w:rFonts w:ascii="標楷體" w:eastAsia="標楷體" w:hAnsi="標楷體" w:cs="新細明體" w:hint="eastAsia"/>
                <w:kern w:val="0"/>
                <w:szCs w:val="20"/>
              </w:rPr>
              <w:t>能否了解化石與生物演化的關係。</w:t>
            </w:r>
          </w:p>
        </w:tc>
        <w:tc>
          <w:tcPr>
            <w:tcW w:w="8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widowControl/>
              <w:spacing w:line="260" w:lineRule="exact"/>
              <w:jc w:val="both"/>
              <w:rPr>
                <w:b/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/>
                <w:kern w:val="0"/>
                <w:szCs w:val="20"/>
              </w:rPr>
              <w:t>【戶外教育】</w:t>
            </w:r>
          </w:p>
          <w:p w:rsidR="00C40073" w:rsidRPr="00490EA5" w:rsidRDefault="00C40073" w:rsidP="00C40073">
            <w:pPr>
              <w:widowControl/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  <w:p w:rsidR="00C40073" w:rsidRPr="00490EA5" w:rsidRDefault="00C40073" w:rsidP="00C40073">
            <w:pPr>
              <w:widowControl/>
              <w:spacing w:line="260" w:lineRule="exact"/>
              <w:jc w:val="both"/>
              <w:rPr>
                <w:b/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/>
                <w:kern w:val="0"/>
                <w:szCs w:val="20"/>
              </w:rPr>
              <w:t>【海洋教育】</w:t>
            </w:r>
          </w:p>
          <w:p w:rsidR="00C40073" w:rsidRPr="00490EA5" w:rsidRDefault="00C40073" w:rsidP="00C40073">
            <w:pPr>
              <w:widowControl/>
              <w:spacing w:line="260" w:lineRule="exact"/>
              <w:jc w:val="both"/>
              <w:rPr>
                <w:bCs/>
                <w:snapToGrid w:val="0"/>
                <w:color w:val="0000FF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kern w:val="0"/>
                <w:szCs w:val="20"/>
              </w:rPr>
              <w:t>海J14 探討海洋生物與生態環境之關聯。</w:t>
            </w:r>
          </w:p>
        </w:tc>
        <w:tc>
          <w:tcPr>
            <w:tcW w:w="35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FE6B6F" w:rsidRDefault="00C40073" w:rsidP="00C4007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40073" w:rsidRPr="003F5D61" w:rsidTr="00C400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40073" w:rsidRPr="00287C65" w:rsidRDefault="00C40073" w:rsidP="00C4007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C40073" w:rsidRPr="00255375" w:rsidRDefault="00C40073" w:rsidP="00C4007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25537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第3章生物的演化與分類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90695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3-1化石與演化、3-2生物的命名與分類、實驗3-1檢索表的認識與應用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spacing w:line="260" w:lineRule="exact"/>
              <w:jc w:val="both"/>
              <w:rPr>
                <w:color w:val="000000"/>
                <w:spacing w:val="-2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pacing w:val="-2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color w:val="000000"/>
                <w:spacing w:val="-2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pacing w:val="-2"/>
                <w:szCs w:val="20"/>
              </w:rPr>
              <w:t>tc-IV-1 能依據已知的自然科學知識與概念，對自己蒐集與分類的科學數據，抱持合理的懷疑態度，並對他人的資訊或報告，提出自己的看法或解釋。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color w:val="000000"/>
                <w:spacing w:val="-2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pacing w:val="-2"/>
                <w:szCs w:val="20"/>
              </w:rPr>
              <w:t>ai-IV-2 透過與同儕的討論，分享科學發現的樂趣。</w:t>
            </w:r>
          </w:p>
          <w:p w:rsidR="00C40073" w:rsidRPr="00C63D2E" w:rsidRDefault="00C40073" w:rsidP="00C40073">
            <w:pPr>
              <w:spacing w:line="260" w:lineRule="exact"/>
              <w:jc w:val="both"/>
              <w:rPr>
                <w:color w:val="000000"/>
                <w:spacing w:val="-2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pacing w:val="-2"/>
                <w:szCs w:val="20"/>
              </w:rPr>
              <w:t>ai-IV-3 透過所學到的科學知識和科學探索的各種方法，解釋自然現象發生的原因，建立科學學習的自信心。</w:t>
            </w:r>
          </w:p>
        </w:tc>
        <w:tc>
          <w:tcPr>
            <w:tcW w:w="976" w:type="pct"/>
            <w:gridSpan w:val="2"/>
          </w:tcPr>
          <w:p w:rsidR="00C40073" w:rsidRPr="00490EA5" w:rsidRDefault="00C40073" w:rsidP="00C40073">
            <w:pPr>
              <w:spacing w:line="260" w:lineRule="exact"/>
              <w:jc w:val="both"/>
              <w:rPr>
                <w:color w:val="000000"/>
                <w:spacing w:val="-2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pacing w:val="-2"/>
                <w:szCs w:val="20"/>
              </w:rPr>
              <w:t>Gb-IV-1 從地層中發現的化石，可以知道球上曾經存在許多的生物，但有些生物已經消失了例如：三葉蟲、恐龍等。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color w:val="000000"/>
                <w:spacing w:val="-2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Gc-IV-1 依據生物形態與構造的特徵，可以將生物分類。</w:t>
            </w:r>
          </w:p>
        </w:tc>
        <w:tc>
          <w:tcPr>
            <w:tcW w:w="5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【3-2】</w:t>
            </w:r>
            <w:r w:rsidRPr="002B0DB5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50%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kern w:val="0"/>
                <w:szCs w:val="20"/>
              </w:rPr>
              <w:t>1.觀察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●討論時是否踴躍發言。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●發表意見時是否條理清晰。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●在別人發言時，是否能夠虛心傾聽，尊重他人。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kern w:val="0"/>
                <w:szCs w:val="20"/>
              </w:rPr>
              <w:t>2.口頭回答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●能否說出種的定義。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lastRenderedPageBreak/>
              <w:t>●能否依次序說出由低階至高階的分類七大階層。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</w:p>
          <w:p w:rsidR="00C40073" w:rsidRPr="00490EA5" w:rsidRDefault="00C40073" w:rsidP="00C4007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【實驗3-1】</w:t>
            </w:r>
            <w:r w:rsidRPr="002B0DB5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50%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1觀察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●能指出昆蟲的各部分構造名稱。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●能區分比較本活動中所列舉之昆蟲的異同。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2實作評量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●實驗過程中能與組員分工合作，並隨時發現問題。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3作業評量：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●完成活動紀錄簿，並確認答案的正確性。</w:t>
            </w:r>
          </w:p>
        </w:tc>
        <w:tc>
          <w:tcPr>
            <w:tcW w:w="8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widowControl/>
              <w:spacing w:line="260" w:lineRule="exact"/>
              <w:jc w:val="both"/>
              <w:rPr>
                <w:b/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/>
                <w:kern w:val="0"/>
                <w:szCs w:val="20"/>
              </w:rPr>
              <w:lastRenderedPageBreak/>
              <w:t>【戶外教育】</w:t>
            </w:r>
          </w:p>
          <w:p w:rsidR="00C40073" w:rsidRPr="00490EA5" w:rsidRDefault="00C40073" w:rsidP="00C40073">
            <w:pPr>
              <w:widowControl/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  <w:p w:rsidR="00C40073" w:rsidRPr="00490EA5" w:rsidRDefault="00C40073" w:rsidP="00C40073">
            <w:pPr>
              <w:widowControl/>
              <w:spacing w:line="260" w:lineRule="exact"/>
              <w:jc w:val="both"/>
              <w:rPr>
                <w:b/>
                <w:color w:val="00000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/>
                <w:kern w:val="0"/>
                <w:szCs w:val="20"/>
              </w:rPr>
              <w:t>【海洋教育】</w:t>
            </w:r>
          </w:p>
          <w:p w:rsidR="00C40073" w:rsidRPr="00490EA5" w:rsidRDefault="00C40073" w:rsidP="00C40073">
            <w:pPr>
              <w:widowControl/>
              <w:spacing w:line="260" w:lineRule="exact"/>
              <w:jc w:val="both"/>
              <w:rPr>
                <w:bCs/>
                <w:snapToGrid w:val="0"/>
                <w:color w:val="0000FF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kern w:val="0"/>
                <w:szCs w:val="20"/>
              </w:rPr>
              <w:t>海J14 探討海洋生物與生態環境之關聯。</w:t>
            </w:r>
          </w:p>
        </w:tc>
        <w:tc>
          <w:tcPr>
            <w:tcW w:w="35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FE6B6F" w:rsidRDefault="00C40073" w:rsidP="00C4007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40073" w:rsidRPr="003F5D61" w:rsidTr="00C400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40073" w:rsidRPr="00287C65" w:rsidRDefault="00C40073" w:rsidP="00C4007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C40073" w:rsidRPr="00255375" w:rsidRDefault="00C40073" w:rsidP="00C4007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25537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第3章生物的演化與分類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3-3原核、原生生物界及真菌界、探討活動3-1蕈類的孢子印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ai-IV-1 動手實作解決問題或驗證自己想法，而獲得成就感。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ai-IV-2 透過與同儕的討論，分享科學發現的樂趣。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an-IV-2 分辨科學知識的確定性和持久性，會因科學研究的時空背景不同而有所變化。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an-IV-3 體察到不同性別、背景、族群科學家們具有堅毅、嚴謹和講求邏輯的特質，也具有好奇心、求知慾和想像力。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pe-IV-2 能正確安全操作適合學習階段的物品、器材儀器、科技設備及資源。能進行客觀的質性觀察或數值量測並詳實記錄。</w:t>
            </w:r>
          </w:p>
        </w:tc>
        <w:tc>
          <w:tcPr>
            <w:tcW w:w="976" w:type="pct"/>
            <w:gridSpan w:val="2"/>
          </w:tcPr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Gc-IV-3 人的體表和體內有許多微生物，有些微生物對人體有利，有些則有害。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Gc-IV-4 人類文明發展中有許多利用微生物的例子，如早期的釀酒、近期的基因轉殖等。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Mb-IV-2 科學史上重要發現的過程，以及不同性別、背景、族群者於其中的貢獻。</w:t>
            </w:r>
          </w:p>
        </w:tc>
        <w:tc>
          <w:tcPr>
            <w:tcW w:w="5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【3-3】</w:t>
            </w:r>
            <w:r>
              <w:rPr>
                <w:rFonts w:ascii="標楷體" w:eastAsia="標楷體" w:hAnsi="標楷體" w:cs="新細明體" w:hint="eastAsia"/>
                <w:szCs w:val="20"/>
              </w:rPr>
              <w:t>50%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1觀察：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●能正確說出五界的名稱。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●教師講解時，是否能夠專心聽講，並記錄重點。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2口頭詢問：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●能否說出原核生物與真核生物的差異。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●能否比較三類原生生物的異同。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●能否列舉生活中的真菌界生物。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【探討活動3-1】</w:t>
            </w:r>
            <w:r w:rsidRPr="002B0DB5">
              <w:rPr>
                <w:rFonts w:ascii="標楷體" w:eastAsia="標楷體" w:hAnsi="標楷體" w:cs="新細明體"/>
                <w:szCs w:val="20"/>
              </w:rPr>
              <w:t>50%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1觀察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2實作評量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3作業評量</w:t>
            </w:r>
          </w:p>
        </w:tc>
        <w:tc>
          <w:tcPr>
            <w:tcW w:w="8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 了解生物多樣性及環境承載力的重要性。</w:t>
            </w:r>
          </w:p>
        </w:tc>
        <w:tc>
          <w:tcPr>
            <w:tcW w:w="35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FE6B6F" w:rsidRDefault="00C40073" w:rsidP="00C4007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40073" w:rsidRPr="003F5D61" w:rsidTr="00C400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40073" w:rsidRPr="00287C65" w:rsidRDefault="00C40073" w:rsidP="00C4007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C40073" w:rsidRPr="00255375" w:rsidRDefault="00C40073" w:rsidP="00C4007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25537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第3章生物的演化與分類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3-4植物界、實驗3-2蕨類植物的觀察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ti-IV-1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tc-IV-1 能依據已知的自然科學知識與概念，對自己蒐集與分類的科學數據，抱持合理的懷疑態度，並對他人的資訊或報告，提出自己的看法或解釋。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ai-IV-1 動手實作解決問題或驗證自己想法，而獲得成就感。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ai-IV-2 透過與同儕的討論，分享科學發現的樂趣。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lastRenderedPageBreak/>
              <w:t>an-IV-2 分辨科學知識的確定性和持久性，會因科學研究的時空背景不同而有所變化。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pe-IV-2 能正確安全操作適合學習階段的物品、器材儀器、科技設備及資源。能進行客觀的質性觀察或數值量測並詳實記錄。</w:t>
            </w:r>
          </w:p>
        </w:tc>
        <w:tc>
          <w:tcPr>
            <w:tcW w:w="976" w:type="pct"/>
            <w:gridSpan w:val="2"/>
          </w:tcPr>
          <w:p w:rsidR="00C40073" w:rsidRPr="00490EA5" w:rsidRDefault="00C40073" w:rsidP="00C40073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Db-IV-5 動植物體適應環境的構造常成為人類發展各種精密儀器的參考。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color w:val="000000" w:themeColor="text1"/>
                <w:szCs w:val="20"/>
              </w:rPr>
              <w:t>Gc-IV-1 依據生物形態與構造的特徵，可以將生物分類。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color w:val="000000" w:themeColor="text1"/>
                <w:szCs w:val="20"/>
              </w:rPr>
              <w:t>Mc-IV-2 運用生物體的構造與功能，可改善人類生活。</w:t>
            </w:r>
          </w:p>
        </w:tc>
        <w:tc>
          <w:tcPr>
            <w:tcW w:w="5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【3-4】</w:t>
            </w:r>
            <w:r>
              <w:rPr>
                <w:rFonts w:ascii="標楷體" w:eastAsia="標楷體" w:hAnsi="標楷體" w:cs="新細明體" w:hint="eastAsia"/>
                <w:szCs w:val="20"/>
              </w:rPr>
              <w:t>50%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1觀察：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●是否能區分蕨類植物的根、莖、葉等構造。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●能正確判斷雄毬果與雌毬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果。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●能從子葉數目、葉脈形式、維管束排列，區分雙子葉植物與單子葉植物。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2口頭詢問：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●是否能說出藻類和植物的共同特徵。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●能說出種子對種子植物的重要性。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●是否攜帶所分配的項目，並能仔細觀察。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【實驗3-2】</w:t>
            </w:r>
            <w:r>
              <w:rPr>
                <w:rFonts w:ascii="標楷體" w:eastAsia="標楷體" w:hAnsi="標楷體" w:cs="新細明體" w:hint="eastAsia"/>
                <w:szCs w:val="20"/>
              </w:rPr>
              <w:t>50%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lastRenderedPageBreak/>
              <w:t>1觀察：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●能正確區分根、莖、葉。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●從外型及顏色等特徵，區分成熟的葉及幼嫩的葉。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2實作評量：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●能正確使用解剖顯微鏡及複式顯微鏡。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●能製作孢子囊的玻片標本。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●實驗過程中能與組員分工合作並隨時發現問題。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3作業評量：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●完成活動紀錄簿，並確認答案是否正確。</w:t>
            </w:r>
          </w:p>
        </w:tc>
        <w:tc>
          <w:tcPr>
            <w:tcW w:w="8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lastRenderedPageBreak/>
              <w:t>【環境教育】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 了解生物多樣性及環境承載力的重要性。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戶J3 理解知識與生活環境的關係，獲得心靈的喜悅，培養積極面對挑戰的能力與態度。</w:t>
            </w:r>
          </w:p>
        </w:tc>
        <w:tc>
          <w:tcPr>
            <w:tcW w:w="35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FE6B6F" w:rsidRDefault="00C40073" w:rsidP="00C4007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40073" w:rsidRPr="003F5D61" w:rsidTr="00C400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40073" w:rsidRPr="00287C65" w:rsidRDefault="00C40073" w:rsidP="00C4007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C40073" w:rsidRPr="00255375" w:rsidRDefault="00C40073" w:rsidP="00C4007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25537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第3章生物的演化與分類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3-5動物界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ai-IV-2 透過與同儕的討論，分享科學發現的樂趣。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an-IV-2 分辨科學知識的確定性和持久性，會因科學研究的時空背景不同而有所變化。</w:t>
            </w:r>
          </w:p>
        </w:tc>
        <w:tc>
          <w:tcPr>
            <w:tcW w:w="976" w:type="pct"/>
            <w:gridSpan w:val="2"/>
          </w:tcPr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Db-IV-5 動植物體適應環境的構造常成為人類發展各種精密儀器的參考。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Gc-IV-1 依據生物形態與構造的特徵，可以將生物分類。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Mc-IV-2 運用生物體的構造與功能，可改善人類生活。</w:t>
            </w:r>
          </w:p>
        </w:tc>
        <w:tc>
          <w:tcPr>
            <w:tcW w:w="5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【3-5】</w:t>
            </w:r>
            <w:r>
              <w:rPr>
                <w:rFonts w:ascii="標楷體" w:eastAsia="標楷體" w:hAnsi="標楷體" w:cs="新細明體" w:hint="eastAsia"/>
                <w:szCs w:val="20"/>
              </w:rPr>
              <w:t>100%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1觀察：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●討論時是否發言踴躍。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●發表意見時是否條理清晰。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●在別人發言時，是否能夠虛心傾聽，尊重他人。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2口頭詢問：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●說出動物界生物的特徵及分類系統。</w:t>
            </w:r>
          </w:p>
        </w:tc>
        <w:tc>
          <w:tcPr>
            <w:tcW w:w="8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 了解生物多樣性及環境承載力的重要性。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戶J3 理解知識與生活環境的關係，獲得心靈的喜悅，培養積極面對挑戰的能力與態度。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海J14 探討海洋生物與生態環境之關係。</w:t>
            </w:r>
          </w:p>
        </w:tc>
        <w:tc>
          <w:tcPr>
            <w:tcW w:w="35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FE6B6F" w:rsidRDefault="00C40073" w:rsidP="00C4007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40073" w:rsidRPr="003F5D61" w:rsidTr="00C400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40073" w:rsidRPr="00287C65" w:rsidRDefault="00C40073" w:rsidP="00C4007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C40073" w:rsidRPr="00255375" w:rsidRDefault="00C40073" w:rsidP="00C4007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25537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第3章生物的演化與分類、第4章生物與環境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3-5動物界、探討活動3-2</w:t>
            </w:r>
            <w:r>
              <w:rPr>
                <w:rFonts w:ascii="標楷體" w:eastAsia="標楷體" w:hAnsi="標楷體" w:cs="新細明體" w:hint="eastAsia"/>
                <w:szCs w:val="20"/>
              </w:rPr>
              <w:t>海洋哺乳動物的分類挑戰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ti-IV-1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tc-IV-1 能依據已知的自然科學知識與概念，對自己蒐集與分類的科學數據，抱持合理的懷疑態度，並對他人的資訊或報告，提出自己的看法或解釋。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tm-IV-1 能從實驗過程、合作討論中理解較複雜的自然界模型，並能評估不同模型的優點和限制，進能應用在後續的科學理解或生活。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ai-IV-1 動手實作解決問題或驗證自己想法，而獲得成就感。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ai-IV-2 透過與同儕的討論，分享科學發現的樂趣。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an-IV-1 察覺到科學的觀察、測量和方法是否具有正當性，是受到社會共同建構的標準所規範。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pe-IV-1 能辨明多個自變項、應變項並計劃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pe-IV-2 能正確安全操作適合學習階段的物品、器材儀器、科技設備與資源。能進行客觀的質性觀測或數</w:t>
            </w:r>
            <w:r w:rsidRPr="00490EA5">
              <w:rPr>
                <w:rFonts w:ascii="標楷體" w:eastAsia="標楷體" w:hAnsi="標楷體" w:hint="eastAsia"/>
                <w:szCs w:val="20"/>
              </w:rPr>
              <w:lastRenderedPageBreak/>
              <w:t>值量冊並詳實記錄。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pa-IV-1 能分析歸納、製作圖表、使用資訊與數學等方法，整理資訊或數據。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pa-IV-2 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pc-IV-1 能理解同學的探究過程和結果（或經簡化過的科學報告），提出合理而且具有根據的疑問或意見。並能對問題、探究方法、證據及發現，彼此間的符應情形，進行檢核並提出可能的改善方案。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pc-IV-2 能利用口語、影像（如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</w:tc>
        <w:tc>
          <w:tcPr>
            <w:tcW w:w="976" w:type="pct"/>
            <w:gridSpan w:val="2"/>
          </w:tcPr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lastRenderedPageBreak/>
              <w:t>Fc-IV-1 生物圈內含有不同的態系。生態系的生物因子，其組成層次由低到高為個體、族群、群集。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La-IV-1 隨著生物間、生物與環境間的交互作用，生態系中的結構會隨時間改變，形成演替現象。</w:t>
            </w:r>
          </w:p>
        </w:tc>
        <w:tc>
          <w:tcPr>
            <w:tcW w:w="5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【探討活動3-2】</w:t>
            </w:r>
            <w:r>
              <w:rPr>
                <w:rFonts w:ascii="標楷體" w:eastAsia="標楷體" w:hAnsi="標楷體" w:cs="新細明體" w:hint="eastAsia"/>
                <w:szCs w:val="20"/>
              </w:rPr>
              <w:t>100%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1.口頭評量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2.課堂問答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3.學習態度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4.觀察評量</w:t>
            </w:r>
          </w:p>
        </w:tc>
        <w:tc>
          <w:tcPr>
            <w:tcW w:w="8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環J1 了解生物多樣性及環境承載的重要性。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環J2 了解人與周遭動物的互動關係，認識動物需求，並關切動物福利。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環J4 了解永續發展的意義（環境、社會、與經濟的的均衡發展）與原則。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生J3 反思生老病死與人生無常的現象，探索人生的目的、價值與意義。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戶J2 擴充對環境的理解，運用所學的知識到生活當中，具備觀察、描述、測量紀錄的能力。</w:t>
            </w:r>
          </w:p>
        </w:tc>
        <w:tc>
          <w:tcPr>
            <w:tcW w:w="35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FE6B6F" w:rsidRDefault="00C40073" w:rsidP="00C4007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40073" w:rsidRPr="003F5D61" w:rsidTr="00C400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40073" w:rsidRPr="00287C65" w:rsidRDefault="00C40073" w:rsidP="00C4007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C40073" w:rsidRPr="00255375" w:rsidRDefault="00C40073" w:rsidP="00C4007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25537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第4章生物與環境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4-1族群、群集與演替、實驗4-1族群個體數的調查（</w:t>
            </w:r>
            <w:r w:rsidRPr="00490EA5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第二次段考）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ah-IV-2 應用所學到的科學知識與科學探究方法，幫助自己做出最佳的決定。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an-IV-1 察覺到科學的觀察、測量和方法是否具有正當性，是受到社會共同建構的標準所規範。</w:t>
            </w:r>
          </w:p>
        </w:tc>
        <w:tc>
          <w:tcPr>
            <w:tcW w:w="976" w:type="pct"/>
            <w:gridSpan w:val="2"/>
          </w:tcPr>
          <w:p w:rsidR="00C40073" w:rsidRPr="00490EA5" w:rsidRDefault="00C40073" w:rsidP="00C4007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Fc-IV-1 生物圈內含有不同的態系。生態系的生物因子，其組成層次由低到高為個體、族群、群集。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Bd-IV-1 生態系中的能量來源是太陽，能量會經由食物鏈在不同生物間流轉。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Bd-IV-2 在生態系中，碳元素會出現不同的物質中，(例如：二氧化碳、葡萄糖)，在生物與無生物間循環使用。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Bd-IV-3 生態系中，生產者、消費者和分解者共同促成能量的流轉和物質的循環。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Nb-IV-1 全球暖化對生物的影響。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Lb-IV-1 生態系中的非生物因子會影響生物的分布與生存，環境調查時常需檢測非生物因子的變化。</w:t>
            </w:r>
          </w:p>
        </w:tc>
        <w:tc>
          <w:tcPr>
            <w:tcW w:w="5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【4-1】</w:t>
            </w:r>
            <w:r>
              <w:rPr>
                <w:rFonts w:ascii="標楷體" w:eastAsia="標楷體" w:hAnsi="標楷體" w:cs="新細明體" w:hint="eastAsia"/>
                <w:szCs w:val="20"/>
              </w:rPr>
              <w:t>50%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1.觀察：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●請同學課前預習本節的內容。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●自由發表時是否發言踴躍。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●發表意見時是否條理清晰。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●在別人發言時，是否能夠虛心傾聽，尊重他人。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●教師講解時，是否能夠專心聽講，並記錄重點。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2.口頭詢問：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●能說出族群與群集的概念。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●能說族群的大小會受到出生、死亡、遷出與遷入的影響。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●能說出族群估算方法。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3.教師的講解與補充：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●學生發表後，教師可節錄其重點，加以說明、補充，使學生了解族群與群集的定義，並說明族群的大小會受到出生、死亡、遷出與遷入的影響。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4.預習教材：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●教師提示下節課授課重點，告知學生必須完成那些準備工作。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【實驗4-1】</w:t>
            </w:r>
            <w:r>
              <w:rPr>
                <w:rFonts w:ascii="標楷體" w:eastAsia="標楷體" w:hAnsi="標楷體" w:cs="新細明體" w:hint="eastAsia"/>
                <w:szCs w:val="20"/>
              </w:rPr>
              <w:t>50%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1.觀察：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●學生是否能互相合作、正確的操作，進行實驗。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●於教師規定時間完</w:t>
            </w:r>
            <w:r w:rsidRPr="00490EA5">
              <w:rPr>
                <w:rFonts w:ascii="標楷體" w:eastAsia="標楷體" w:hAnsi="標楷體" w:cs="新細明體" w:hint="eastAsia"/>
                <w:szCs w:val="20"/>
              </w:rPr>
              <w:lastRenderedPageBreak/>
              <w:t>成實驗活動內容。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●遇到問題，組員們是否會進一步探討，以獲得解決之道。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2.實作評量：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●能正確操作活動器材，順利進行活動步驟。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●活動進行時態度認真嚴謹。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●在活動進行時，能與他人合作，尊重他人。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3.作業評量：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●活動紀錄本要記錄詳細、確實，問題討論的內容正確、條理分明，版面乾淨、整齊。</w:t>
            </w:r>
          </w:p>
        </w:tc>
        <w:tc>
          <w:tcPr>
            <w:tcW w:w="8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【環境教育】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環J2 了解人與周遭動物的互動關係，認識動物需求，並關切動物福利。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環J7 透過「碳循環」，了解化石燃料與溫室氣體、全球暖化、及氣候變遷的關係。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環J14 了解能量流動及物質循環與生態系統運作的關係。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環J15 認識產品的生命週期，探討其生態足跡、水足跡及碳足跡。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生J3 反思生老病死與人生無常的現象，探索人生的目的、價值與意義。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戶J3 理解知識與生活環境的關係，獲得心靈的喜悅，培養積極面對挑戰的能力與態度。</w:t>
            </w:r>
          </w:p>
        </w:tc>
        <w:tc>
          <w:tcPr>
            <w:tcW w:w="35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FE6B6F" w:rsidRDefault="00C40073" w:rsidP="00C4007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C40073" w:rsidRPr="003F5D61" w:rsidTr="00C400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40073" w:rsidRPr="00287C65" w:rsidRDefault="00C40073" w:rsidP="00C4007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C40073" w:rsidRPr="00255375" w:rsidRDefault="00C40073" w:rsidP="00C4007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25537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第4章生物與環境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4-2生物間的互動關係、4-3生態系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ah-IV-2 應用所學到的科學知識與科學探究方法，幫助自己做出最佳的決定。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an-IV-1 察覺到科學的觀察、測量和方法是否具有正當性，是受到社會共同建構的標準所規範。</w:t>
            </w:r>
          </w:p>
        </w:tc>
        <w:tc>
          <w:tcPr>
            <w:tcW w:w="976" w:type="pct"/>
            <w:gridSpan w:val="2"/>
          </w:tcPr>
          <w:p w:rsidR="00C40073" w:rsidRPr="00490EA5" w:rsidRDefault="00C40073" w:rsidP="00C4007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Fc-IV-1 生物圈內含有不同的態系。生態系的生物因子，其組成層次由低到高為個體、族群、群集。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Bd-IV-1 生態系中的能量來源是太陽，能量會經由食物鏈在不同生物間流轉。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Bd-IV-2 在生態系中，碳元素會出現不同的物質中，(例如：二氧化碳、葡萄糖)，在生物與無生物間循環使用。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Bd-IV-3 生態系中，生產者、消費者和分解者共同促成能量的流轉和物質的循環。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Nb-IV-1 全球暖化對生物的影響。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Lb-IV-1 生態系中的非生物因子會影響生物的分布與生存，環境調查時常需檢測非生物因子的變化。</w:t>
            </w:r>
          </w:p>
        </w:tc>
        <w:tc>
          <w:tcPr>
            <w:tcW w:w="5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【4-2】</w:t>
            </w:r>
            <w:r>
              <w:rPr>
                <w:rFonts w:ascii="標楷體" w:eastAsia="標楷體" w:hAnsi="標楷體" w:cs="新細明體" w:hint="eastAsia"/>
                <w:szCs w:val="20"/>
              </w:rPr>
              <w:t>50%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1.觀察：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●討論時是否發言踴躍。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●發表意見時是否條理清晰。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●在別人發言時，是否能夠虛心傾聽，尊重他人。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●教師講解時，是否能夠專心聽講，並記錄重點。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2.口頭詢問：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●學生是否能說出生物間的互動的概念。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●學生是否能列舉生物間的互動的方式。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3.預習教材：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●教師提示下節課授課重點，告知學生必須完成那些準備工作。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【4-3】</w:t>
            </w:r>
            <w:r>
              <w:rPr>
                <w:rFonts w:ascii="標楷體" w:eastAsia="標楷體" w:hAnsi="標楷體" w:cs="新細明體" w:hint="eastAsia"/>
                <w:szCs w:val="20"/>
              </w:rPr>
              <w:t>50%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1.觀察：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●討論時是否發言踴躍。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●發表意見時是否條理清晰。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●在別人發言時，是否能夠虛心傾聽，尊重他人。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●教師講解時，是否能夠專心聽講，並記錄重點。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2.口頭詢問：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●能說出生態系的概念及其影響的環境因子。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●能說出能量流動的概念。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●能說出生產者、消費</w:t>
            </w:r>
            <w:r w:rsidRPr="00490EA5">
              <w:rPr>
                <w:rFonts w:ascii="標楷體" w:eastAsia="標楷體" w:hAnsi="標楷體" w:cs="新細明體" w:hint="eastAsia"/>
                <w:szCs w:val="20"/>
              </w:rPr>
              <w:lastRenderedPageBreak/>
              <w:t>者和分解者在生態系中所扮演的角色與功能。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●能說出食物鏈、食物網、能量塔等概念。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●能說出物質循環的概念。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●分辨能量和物質在環境中流動情形的差異。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3.預習教材：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●教師提示下節課授課重點，告知學生必須完成那些準備工作。</w:t>
            </w:r>
          </w:p>
        </w:tc>
        <w:tc>
          <w:tcPr>
            <w:tcW w:w="8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【環境教育】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環J2 了解人與周遭動物的互動關係，認識動物需求，並關切動物福利。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環J7 透過「碳循環」，了解化石燃料與溫室氣體、全球暖化、及氣候變遷的關係。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環J14 了解能量流動及物質循環與生態系統運作的關係。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環J15 認識產品的生命週期，探討其生態足跡、水足跡及碳足跡。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生J3 反思生老病死與人生無常的現象，探索人生的目的、價值與意義。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戶J3 理解知識與生活環境的關係，獲得心靈的喜悅，培養積極面對挑戰的能力與態度。</w:t>
            </w:r>
          </w:p>
        </w:tc>
        <w:tc>
          <w:tcPr>
            <w:tcW w:w="35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FE6B6F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C40073" w:rsidRPr="003F5D61" w:rsidTr="00C400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40073" w:rsidRPr="00287C65" w:rsidRDefault="00C40073" w:rsidP="00C4007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C40073" w:rsidRPr="00255375" w:rsidRDefault="00C40073" w:rsidP="00C4007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25537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第4章生物與環境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4-3生態系【探究任務】、4-4生態系的類型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po-IV-2 能辨別適合科學探究或適合以科學方式尋求解決的問題（或假說），並能依據觀察、蒐集資料、閱讀、思考、討論等，提出適宜探究之問題。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ai-IV-1 動手實作解決問題或驗證自己想法，而獲得成就感。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ai-IV-2 透過與同儕的討論，分享科學發現的樂趣。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ah-IV-2 應用所學到的科學知識與科學探究方法，幫助自己做出最佳的決定。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an-IV-1 察覺到科學的觀察、測量和方法是否具有正當性，是受到社會共同建構的標準所規範。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pe-IV-1 能辨明多個自變項、應變項並計劃適當次數的測試、預測活動的可能結果。在教師或教科書的指導或說明下，能了解探究的計畫，並進而能根據問題特性、資源（例如：設備、時間）等因素，規劃具有可信度（例如：多次測量等）的探究活動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pe-IV-2 能正確安全操作適合學習階段的物品、器材儀器、科技設備及資源。能進行客觀的質性觀察或數值量測並詳實記錄。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pa-IV-1 能分析歸納、製作圖表、使用資訊及數學等方法，整理資訊或數據。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pc-IV-1 能理解同學的探究過程和結果（或經簡化過的科學報告），提出合理而且具有根據的疑問或意見。並能對問題、探究方法、證據及發現，彼此間的符應情形，進行檢核並提出可能的改善方案。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pc-IV-2 能利用口語、影像（例如：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</w:tc>
        <w:tc>
          <w:tcPr>
            <w:tcW w:w="976" w:type="pct"/>
            <w:gridSpan w:val="2"/>
          </w:tcPr>
          <w:p w:rsidR="00C40073" w:rsidRPr="00490EA5" w:rsidRDefault="00C40073" w:rsidP="00C4007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Fc-IV-1 生物圈內含有不同的態系。生態系的生物因子，其組成層次由低到高為個體、族群、群集。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Bd-IV-1 生態系中的能量來源是太陽，能量會經由食物鏈在不同生物間流轉。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Bd-IV-2 在生態系中，碳元素會出現不同的物質中，(例如：二氧化碳、葡萄糖)，在生物與無生物間循環使用。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Bd-IV-3 生態系中，生產者、消費者和分解者共同促成能量的流轉和物質的循環。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Lb-IV-1 生態系中的非生物因子會影響生物的分布與生存，環境調查時常需檢測非生物因子的變化。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【探究任務】</w:t>
            </w:r>
            <w:r>
              <w:rPr>
                <w:rFonts w:ascii="標楷體" w:eastAsia="標楷體" w:hAnsi="標楷體" w:cs="新細明體" w:hint="eastAsia"/>
                <w:szCs w:val="20"/>
              </w:rPr>
              <w:t>50%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1.觀察：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●學生是否能互相合作、正確的操作，進行實驗。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●於教師規定時間完成實驗活動內容。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●遇到問題，組員們是否會進一步探討，以獲得解決之道。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2.實作評量：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●能正確操作活動器材，順利進行活動步驟。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●活動進行時態度認真嚴謹。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●在活動進行時，能與他人合作，尊重他人。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3.作業評量：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●紀錄要記錄詳細、確實，問題討論的內容正確、條理分明，版面乾淨、整齊。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【4-4】</w:t>
            </w:r>
            <w:r>
              <w:rPr>
                <w:rFonts w:ascii="標楷體" w:eastAsia="標楷體" w:hAnsi="標楷體" w:cs="新細明體" w:hint="eastAsia"/>
                <w:szCs w:val="20"/>
              </w:rPr>
              <w:t>50%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1.觀察：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●討論時是否發言踴躍。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●發表意見時是否條理清晰。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●在別人發言時，是否能夠虛心傾聽，尊重他人。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●教師講解時，是否能夠專心聽講，並記錄重點。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2.口頭詢問：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●能說出陸域主要的生態系。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●能說出淡水生態系的分布與特色。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●能說出海洋生態系的分布與特色。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●能說出河口生態系</w:t>
            </w:r>
            <w:r w:rsidRPr="00490EA5">
              <w:rPr>
                <w:rFonts w:ascii="標楷體" w:eastAsia="標楷體" w:hAnsi="標楷體" w:cs="新細明體" w:hint="eastAsia"/>
                <w:szCs w:val="20"/>
              </w:rPr>
              <w:lastRenderedPageBreak/>
              <w:t>的分布與特色。</w:t>
            </w:r>
          </w:p>
        </w:tc>
        <w:tc>
          <w:tcPr>
            <w:tcW w:w="8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【環境教育】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環J2 了解人與周遭動物的互動關係，認識動物需求，並關切動物福利。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環J7 透過「碳循環」，了解化石燃料與溫室氣體、全球暖化、及氣候變遷的關係。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環J14 了解能量流動及物質循環與生態系統運作的關係。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環J15 認識產品的生命週期，探討其生態足跡、水足跡及碳足跡。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生J3 反思生老病死與人生無常的現象，探索人生的目的、價值與意義。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戶J3 理解知識與生活環境的關係，獲得心靈的喜悅，培養積極面對挑戰的能力與態度。</w:t>
            </w:r>
          </w:p>
        </w:tc>
        <w:tc>
          <w:tcPr>
            <w:tcW w:w="35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FE6B6F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C40073" w:rsidRPr="003F5D61" w:rsidTr="00C400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40073" w:rsidRPr="00287C65" w:rsidRDefault="00C40073" w:rsidP="00C4007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C40073" w:rsidRPr="00255375" w:rsidRDefault="00C40073" w:rsidP="00C4007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25537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第5章環境保護與生態平衡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5-1生物多樣性、5-2生物多樣性面臨的危機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ai-IV-2 透過與同儕的討論，分享科學發現的樂趣。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ah-IV-1 對於有關科學發現的報導，甚至權威的解釋（例如：報章雜誌的報導或書本上的解釋），能抱持懷疑的態度，評估其推論的證據是否充分且可信賴。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ah-IV-2 應用所學到的科學知識與科學探究方法，幫助自己做出最佳的決定。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an-IV-2 分辨科學知識的確定性和持久性，會因科學研究的時空背景不同而有所變化。</w:t>
            </w:r>
          </w:p>
        </w:tc>
        <w:tc>
          <w:tcPr>
            <w:tcW w:w="976" w:type="pct"/>
            <w:gridSpan w:val="2"/>
          </w:tcPr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Gc-IV-2 地球上有形形色色的生物，在生態系中擔任不同的角色，發揮不同的功能，有助於維持生態系的穩定。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Na-IV-1 利用生物資源會影響生物間相互依存的關係。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Lb-IV-2 人類活動會改變環境，也可能影響其他生物的生存。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Lb-IV-3 人類可採取行動來維持生物的生存環境，使生物能在自然環境中生長、繁殖、交互作用，以維持生態平衡。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Ma-IV-2 保育工作不是只有科學家能夠處理，所有的公民都有權利及義務，共同研究、監控維及維護生物多樣性。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Ma-IV-4 各種發電方式與新興的能源科技對社會、經濟、環境及生態的影響。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Ma-IV-5 各種本土科學知能(含原住民族與世界觀)對社會、經濟環境及生態保護之啟示。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Me-IV-1 環境汙染物對生物生長的影響及應用。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Me-IV-4 溫室氣體與全球暖化。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Me-IV-6 環境汙染物與生放大的關係。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Na-IV-1 利用生物資源會影響生物間相互依存的關係。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Na-IV-3 環境品質繫於資源的永續利用與維持生態平衡。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Na-IV-4 資源使用的5R：減量、拒絕、重複使用、回收及再生。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Na-IV-5 各種廢棄物對環境的影響，環境的承載能力與處理方法。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Na-IV-6 人類社會的發展必須建立在保護地球自然環境的基礎上。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Na-IV-7 為使地球永續發展，可以從減量、回收、再利用、綠能等做起。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Nc-IV-1 生質能源的發展現況。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Nc-IV-4 新興能源的開發，例如：風能、太陽能、核融合發電、汽電共生、生質能、燃料電池等。</w:t>
            </w:r>
          </w:p>
        </w:tc>
        <w:tc>
          <w:tcPr>
            <w:tcW w:w="5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【5-1】</w:t>
            </w:r>
            <w:r>
              <w:rPr>
                <w:rFonts w:ascii="標楷體" w:eastAsia="標楷體" w:hAnsi="標楷體" w:cs="新細明體" w:hint="eastAsia"/>
                <w:szCs w:val="20"/>
              </w:rPr>
              <w:t>50%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1觀察：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●能否專心觀賞圖片或影片。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●討論時是否發言踴躍。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●發表意見時是否條理清晰。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●在別人發言時，是否能夠虛心傾聽，尊重他人。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2口頭回答：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●能否說明生物多樣性的層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次。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●能否體認生物多樣性對生態平衡與人類生活的重要性，進而培養尊重自然界各種生命的態度。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【5-2】</w:t>
            </w:r>
            <w:r>
              <w:rPr>
                <w:rFonts w:ascii="標楷體" w:eastAsia="標楷體" w:hAnsi="標楷體" w:cs="新細明體" w:hint="eastAsia"/>
                <w:szCs w:val="20"/>
              </w:rPr>
              <w:t>50%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1觀察：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●討論時是否發言踴躍。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●發表意見時是否條理清晰。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●在別人發言時，是否能夠虛心傾聽，尊重他人。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2分組討論：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●進行分組討論時能踴躍發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言，參與度高。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●能對小組工作有所貢獻，與組員一起完成小組任務。</w:t>
            </w:r>
          </w:p>
        </w:tc>
        <w:tc>
          <w:tcPr>
            <w:tcW w:w="8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widowControl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環J1 了解生物多樣性及環境承載力的重要性。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環J6 了解世界人口數量增加、糧食供給與營養的永續議題。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環J7 透過「碳循環」，了解化石燃料與溫室氣體、全球暖化、及氣候變遷的關係。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環J16 了解各種替代能源的基本原理與發展趨勢。</w:t>
            </w:r>
          </w:p>
          <w:p w:rsidR="00C40073" w:rsidRPr="00490EA5" w:rsidRDefault="00C40073" w:rsidP="00C40073">
            <w:pPr>
              <w:widowControl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/>
                <w:szCs w:val="20"/>
              </w:rPr>
              <w:t>【原住民族教育】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原J13 學習或實作原住民族傳統採集、漁獵、農耕知識。</w:t>
            </w:r>
          </w:p>
        </w:tc>
        <w:tc>
          <w:tcPr>
            <w:tcW w:w="35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FE6B6F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C40073" w:rsidRPr="003F5D61" w:rsidTr="00C400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95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40073" w:rsidRPr="00287C65" w:rsidRDefault="00C40073" w:rsidP="00C4007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C40073" w:rsidRPr="00DD63F3" w:rsidRDefault="00C40073" w:rsidP="00C4007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DD63F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第十八週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第5章環境保護與生態平衡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0695C">
              <w:rPr>
                <w:rFonts w:ascii="標楷體" w:eastAsia="標楷體" w:hAnsi="標楷體" w:cs="新細明體" w:hint="eastAsia"/>
                <w:szCs w:val="20"/>
              </w:rPr>
              <w:t>5-2生物多樣性面臨的危機、5-3保育的落實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ai-IV-2 透過與同儕的討論，分享科學發現的樂趣。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ah-IV-1 對於有關科學發現的報導，甚至權威的解釋（例如：報章雜誌的報導或書本上的解釋），能抱持懷疑的態度，評估其推論的證據是否充分且可信賴。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ah-IV-2 應用所學到的科學知識與科學探究方法，幫</w:t>
            </w:r>
            <w:r w:rsidRPr="00490EA5">
              <w:rPr>
                <w:rFonts w:ascii="標楷體" w:eastAsia="標楷體" w:hAnsi="標楷體" w:hint="eastAsia"/>
                <w:szCs w:val="20"/>
              </w:rPr>
              <w:lastRenderedPageBreak/>
              <w:t>助自己做出最佳的決定。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an-IV-2 分辨科學知識的確定性和持久性，會因科學研究的時空背景不同而有所變化。</w:t>
            </w:r>
          </w:p>
        </w:tc>
        <w:tc>
          <w:tcPr>
            <w:tcW w:w="976" w:type="pct"/>
            <w:gridSpan w:val="2"/>
          </w:tcPr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lastRenderedPageBreak/>
              <w:t>Gc-IV-2 地球上有形形色色的生物，在生態系中擔任不同的角色，發揮不同的功能，有助於維持生態系的穩定。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Na-IV-1 利用生物資源會影響生物間相互依存的關係。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Lb-IV-2 人類活動會改變環境，也可能影響其他生物的生存。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Lb-IV-3 人類可採取行動來維持生物的生存環境，使生物能在自然環境中生長、繁殖、交互作用，以維持生態平衡。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Ma-IV-2 保育工作不是只有科學家能夠處理，所有的公民都有權利及義務，共同研究、監控維及維護生物多樣性。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Ma-IV-4 各種發電方式與新興的能源科技</w:t>
            </w:r>
            <w:r w:rsidRPr="00490EA5">
              <w:rPr>
                <w:rFonts w:ascii="標楷體" w:eastAsia="標楷體" w:hAnsi="標楷體" w:hint="eastAsia"/>
                <w:szCs w:val="20"/>
              </w:rPr>
              <w:lastRenderedPageBreak/>
              <w:t>對社會、經濟、環境及生態的影響。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Ma-IV-5 各種本土科學知能(含原住民族與世界觀)對社會、經濟環境及生態保護之啟示。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Me-IV-1 環境汙染物對生物生長的影響及應用。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Me-IV-4 溫室氣體與全球暖化。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Me-IV-6 環境汙染物與生放大的關係。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Na-IV-1 利用生物資源會影響生物間相互依存的關係。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Na-IV-3 環境品質繫於資源的永續利用與維持生態平衡。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Na-IV-4 資源使用的5R：減量、拒絕、重複使用、回收及再生。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Na-IV-5 各種廢棄物對環境的影響，環境的承載能力與處理方法。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Na-IV-6 人類社會的發展必須建立在保護地球自然環境的基礎上。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Na-IV-7 為使地球永續發展，可以從減量、回收、再利用、綠能等做起。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Nc-IV-1 生質能源的發展現況。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Nc-IV-4 新興能源的開發，例如：風能、太陽能、核融合發電、汽電共生、生質能、燃料電池等。</w:t>
            </w:r>
          </w:p>
        </w:tc>
        <w:tc>
          <w:tcPr>
            <w:tcW w:w="5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lastRenderedPageBreak/>
              <w:t>【5-2】</w:t>
            </w:r>
            <w:r>
              <w:rPr>
                <w:rFonts w:ascii="標楷體" w:eastAsia="標楷體" w:hAnsi="標楷體" w:cs="新細明體" w:hint="eastAsia"/>
                <w:szCs w:val="20"/>
              </w:rPr>
              <w:t>50%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1觀察：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●討論時是否發言踴躍。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●發表意見時是否條理清晰。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●在別人發言時，是否能夠虛心傾聽，尊重他人。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2分組討論：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●進行分組討論時能踴躍發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言，參與度高。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●能對小組工作有所</w:t>
            </w:r>
            <w:r w:rsidRPr="00490EA5">
              <w:rPr>
                <w:rFonts w:ascii="標楷體" w:eastAsia="標楷體" w:hAnsi="標楷體" w:cs="新細明體" w:hint="eastAsia"/>
                <w:szCs w:val="20"/>
              </w:rPr>
              <w:lastRenderedPageBreak/>
              <w:t>貢獻，與組員一起完成小組任務。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【5-3】</w:t>
            </w:r>
            <w:r w:rsidRPr="00700EDF">
              <w:rPr>
                <w:rFonts w:ascii="標楷體" w:eastAsia="標楷體" w:hAnsi="標楷體" w:cs="新細明體" w:hint="eastAsia"/>
                <w:szCs w:val="20"/>
              </w:rPr>
              <w:t>5</w:t>
            </w:r>
            <w:r>
              <w:rPr>
                <w:rFonts w:ascii="標楷體" w:eastAsia="標楷體" w:hAnsi="標楷體" w:cs="新細明體" w:hint="eastAsia"/>
                <w:szCs w:val="20"/>
              </w:rPr>
              <w:t>0</w:t>
            </w:r>
            <w:r w:rsidRPr="00700EDF">
              <w:rPr>
                <w:rFonts w:ascii="標楷體" w:eastAsia="標楷體" w:hAnsi="標楷體" w:cs="新細明體" w:hint="eastAsia"/>
                <w:szCs w:val="20"/>
              </w:rPr>
              <w:t>%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1觀察：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●討論時是否發言踴躍。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●發表意見時是否條理清晰。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●在別人發言時，是否能夠虛心傾聽，尊重他人。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2分組討論：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●進行分組討論時能踴躍發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言，參與度高。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●能對小組工作有所貢獻，與組員一起完成小組任務。</w:t>
            </w:r>
          </w:p>
        </w:tc>
        <w:tc>
          <w:tcPr>
            <w:tcW w:w="8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widowControl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【環境教育】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環J16 了解各種替代能源的基本原理與發展趨勢。</w:t>
            </w:r>
          </w:p>
          <w:p w:rsidR="00C40073" w:rsidRPr="00490EA5" w:rsidRDefault="00C40073" w:rsidP="00C40073">
            <w:pPr>
              <w:widowControl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海J14 探討海洋生物與生態環境之關聯。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海J18 探討人類活動對海洋生態的影響。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海J19 了解海洋資源之有限性，保護海洋環境。</w:t>
            </w:r>
          </w:p>
          <w:p w:rsidR="00C40073" w:rsidRPr="00490EA5" w:rsidRDefault="00C40073" w:rsidP="00C40073">
            <w:pPr>
              <w:widowControl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能J1 認識國內外能源議題。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能J7 實際參與並鼓勵他人一同實踐節能減碳的行動。</w:t>
            </w:r>
          </w:p>
        </w:tc>
        <w:tc>
          <w:tcPr>
            <w:tcW w:w="35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A3338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C40073" w:rsidRPr="003F5D61" w:rsidTr="00C400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5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40073" w:rsidRPr="00287C65" w:rsidRDefault="00C40073" w:rsidP="00C4007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C40073" w:rsidRPr="00DD63F3" w:rsidRDefault="00C40073" w:rsidP="00C4007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DD63F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跨科主題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環境的永續發展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pa-IV-1 能分析歸納、製作圖表、使用資訊與數學等方法，整理資訊或數據。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pc-IV-1 能理解同學的探究過程和結果(或經簡化過的科學報告)，提出合理而且具有根據的疑問或意見。並能對問題、探究方法、證據及發現，彼此間的符應情形，進行檢核並提出可能的改善方案。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pe-IV-2 能正確安全操作適合學習階段的物品、器材儀器、科技設備與資源。能進行客觀的質性觀測或數值量冊並詳實記錄。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ai-IV-3 透過所學到的科學知識和科學探索的各種方法，解釋自然現象發生的原因，建立科學學習的自信心。</w:t>
            </w:r>
          </w:p>
        </w:tc>
        <w:tc>
          <w:tcPr>
            <w:tcW w:w="976" w:type="pct"/>
            <w:gridSpan w:val="2"/>
          </w:tcPr>
          <w:p w:rsidR="00C40073" w:rsidRPr="00490EA5" w:rsidRDefault="00C40073" w:rsidP="00C4007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Lb-IV-2 人類活動會改變環境，也可能影響其他生物的生存。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INg-IV-5 生物活動會改變環境，環境改變之後也會影響生物活動。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kern w:val="0"/>
                <w:szCs w:val="20"/>
              </w:rPr>
              <w:t>【永續發展目標SDGs</w:t>
            </w:r>
            <w:r w:rsidRPr="00490EA5">
              <w:rPr>
                <w:rFonts w:ascii="標楷體" w:eastAsia="標楷體" w:hAnsi="標楷體" w:cs="新細明體" w:hint="eastAsia"/>
                <w:szCs w:val="20"/>
              </w:rPr>
              <w:t>】</w:t>
            </w:r>
            <w:r w:rsidRPr="00700EDF">
              <w:rPr>
                <w:rFonts w:ascii="標楷體" w:eastAsia="標楷體" w:hAnsi="標楷體" w:cs="新細明體" w:hint="eastAsia"/>
                <w:szCs w:val="20"/>
              </w:rPr>
              <w:t>25%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1觀察：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●討論時是否發言踴躍。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●發表意見時是否條理清晰。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●在別人發言時，是否能夠虛心傾聽，尊重他人。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2分組討論：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●進行分組討論時能踴躍發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言，參與度高。</w:t>
            </w:r>
          </w:p>
          <w:p w:rsidR="00C40073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●能對小組工作有所貢獻，與組員一起完成小組任務。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【潔淨水與衛生】</w:t>
            </w:r>
            <w:r w:rsidRPr="00700EDF">
              <w:rPr>
                <w:rFonts w:ascii="標楷體" w:eastAsia="標楷體" w:hAnsi="標楷體" w:cs="新細明體" w:hint="eastAsia"/>
                <w:szCs w:val="20"/>
              </w:rPr>
              <w:t>25%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1觀察：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●討論時是否發言踴躍。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●發表意見時是否條理清晰。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●在別人發言時，是否能夠虛心傾聽，尊重他人。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2分組討論：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●進行分組討論時能踴躍發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言，參與度高。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●能對小組工作有所貢獻，與組員一起完成小組任務。</w:t>
            </w:r>
          </w:p>
          <w:p w:rsidR="00C40073" w:rsidRDefault="00C40073" w:rsidP="00C4007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073" w:rsidRPr="00490EA5" w:rsidRDefault="00C40073" w:rsidP="00C4007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【陸域生命】</w:t>
            </w:r>
            <w:r w:rsidRPr="00700EDF">
              <w:rPr>
                <w:rFonts w:ascii="標楷體" w:eastAsia="標楷體" w:hAnsi="標楷體" w:cs="新細明體" w:hint="eastAsia"/>
                <w:szCs w:val="20"/>
              </w:rPr>
              <w:t>25%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1觀察：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●討論時是否發言踴躍。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●發表意見時是否條理清晰。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●在別人發言時，是否能夠虛心傾聽，尊重他人。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2分組討論：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●進行分組討論時能踴躍發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言，參與度高。</w:t>
            </w:r>
          </w:p>
          <w:p w:rsidR="00C40073" w:rsidRDefault="00C40073" w:rsidP="00C4007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●能對小組工作有所貢獻，與組員一起完成小組任務。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073" w:rsidRPr="00490EA5" w:rsidRDefault="00C40073" w:rsidP="00C4007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【模擬植物的水土保持能力】</w:t>
            </w:r>
            <w:r>
              <w:rPr>
                <w:rFonts w:ascii="標楷體" w:eastAsia="標楷體" w:hAnsi="標楷體" w:cs="新細明體" w:hint="eastAsia"/>
                <w:szCs w:val="20"/>
              </w:rPr>
              <w:t>25%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1.觀察</w:t>
            </w:r>
          </w:p>
          <w:p w:rsidR="00C40073" w:rsidRPr="00490EA5" w:rsidRDefault="00C40073" w:rsidP="00C4007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2.口頭回答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●能說出有無植物可能對水土保持造成什麼影響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●能說出有哪些變因可能會影響本活動的出水量及水質變化。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3.書面報告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widowControl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【環境教育】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環J16 了解各種替代能源的基本原理與發展趨勢。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戶J2 擴充對環境的理解，運用所學的知識到生活當中，具備觀察、描述、測量紀錄的能力。</w:t>
            </w:r>
          </w:p>
        </w:tc>
        <w:tc>
          <w:tcPr>
            <w:tcW w:w="35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C9614B" w:rsidRDefault="00C40073" w:rsidP="00C4007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073" w:rsidRPr="003F5D61" w:rsidTr="00C400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40073" w:rsidRPr="00287C65" w:rsidRDefault="00C40073" w:rsidP="00C4007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C40073" w:rsidRPr="00DD63F3" w:rsidRDefault="00C40073" w:rsidP="00C4007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DD63F3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第二十週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跨科主題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cs="新細明體" w:hint="eastAsia"/>
                <w:szCs w:val="20"/>
              </w:rPr>
              <w:t>環境的永續發展</w:t>
            </w:r>
            <w:r w:rsidR="0057704F" w:rsidRPr="00490EA5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（第三次段考）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pa-IV-1 能分析歸納、製作圖表、使用資訊與數學等方法，整理資訊或數據。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pe-IV-2 能正確安全操作適合學習階段的物品、器材儀器、科技設備與資源。能進行客觀的質性觀測或數值量冊並詳實記錄。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pc-IV-1 能理解同學的探究過程和結果(或經簡化過的科學報告)，提出合理而且具有根據的疑問或意見。並能對問題、探究方法、證據及發現，彼此間的符應情形，進行檢核並提出可能的改善方案。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pc-IV-2 能利用口語、影像(如攝影、錄影)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ai-IV-1 動手實作解決問題或驗證自己想法，而獲得成就感。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ai-IV-2 透過與同儕的討論，分享科學發現的樂趣。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ah-IV-2 應用所學到的科學知識與科學探究方法，幫助自己做出最佳的決定。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lastRenderedPageBreak/>
              <w:t>tc-IV-1 能依據已知的自然科學知識與概念，對自己蒐集與分類的科學數據，抱持合理的懷疑態度，並對他人的資訊或報告，提出自己的看法或解釋。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gridSpan w:val="2"/>
          </w:tcPr>
          <w:p w:rsidR="00C40073" w:rsidRPr="00490EA5" w:rsidRDefault="00C40073" w:rsidP="00C40073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lastRenderedPageBreak/>
              <w:t>Lb-IV-1 生態系中的非生物因子會影響生物的分布與生存，環境調查時常需檢測非生物因子的變化。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Db-IV-8 植物體的分布會影響水在地表的流動，也會影響氣溫和空氣品質。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Lb-IV-2 人類活動會改變環境，也可能影響其他生物的生存。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Mc-IV-1 生物生長條件與機制在處理環境汙染物質的應用。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Md-IV-1 生物保育知識與技能在防治天然災害的應用。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INg-IV-5 生物活動會改變環境，環境改變之後也會影響生物活動。</w:t>
            </w:r>
          </w:p>
        </w:tc>
        <w:tc>
          <w:tcPr>
            <w:tcW w:w="5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2A36CB" w:rsidRDefault="00C40073" w:rsidP="00C40073">
            <w:pPr>
              <w:spacing w:line="260" w:lineRule="exact"/>
              <w:jc w:val="both"/>
              <w:rPr>
                <w:rFonts w:ascii="標楷體" w:eastAsia="標楷體" w:hAnsi="標楷體" w:cs="新細明體"/>
                <w:szCs w:val="20"/>
              </w:rPr>
            </w:pPr>
            <w:r w:rsidRPr="002A36CB">
              <w:rPr>
                <w:rFonts w:ascii="標楷體" w:eastAsia="標楷體" w:hAnsi="標楷體" w:cs="新細明體" w:hint="eastAsia"/>
                <w:szCs w:val="20"/>
              </w:rPr>
              <w:t>【水下生命】</w:t>
            </w:r>
            <w:r>
              <w:rPr>
                <w:rFonts w:ascii="標楷體" w:eastAsia="標楷體" w:hAnsi="標楷體" w:cs="新細明體" w:hint="eastAsia"/>
                <w:szCs w:val="20"/>
              </w:rPr>
              <w:t>25%</w:t>
            </w:r>
          </w:p>
          <w:p w:rsidR="00C40073" w:rsidRPr="002A36CB" w:rsidRDefault="00C40073" w:rsidP="00C40073">
            <w:pPr>
              <w:spacing w:line="260" w:lineRule="exact"/>
              <w:jc w:val="both"/>
              <w:rPr>
                <w:rFonts w:ascii="標楷體" w:eastAsia="標楷體" w:hAnsi="標楷體" w:cs="新細明體"/>
                <w:szCs w:val="20"/>
              </w:rPr>
            </w:pPr>
            <w:r w:rsidRPr="002A36CB">
              <w:rPr>
                <w:rFonts w:ascii="標楷體" w:eastAsia="標楷體" w:hAnsi="標楷體" w:cs="新細明體" w:hint="eastAsia"/>
                <w:szCs w:val="20"/>
              </w:rPr>
              <w:t>1觀察：</w:t>
            </w:r>
          </w:p>
          <w:p w:rsidR="00C40073" w:rsidRPr="002A36CB" w:rsidRDefault="00C40073" w:rsidP="00C40073">
            <w:pPr>
              <w:spacing w:line="260" w:lineRule="exact"/>
              <w:jc w:val="both"/>
              <w:rPr>
                <w:rFonts w:ascii="標楷體" w:eastAsia="標楷體" w:hAnsi="標楷體" w:cs="新細明體"/>
                <w:szCs w:val="20"/>
              </w:rPr>
            </w:pPr>
            <w:r w:rsidRPr="002A36CB">
              <w:rPr>
                <w:rFonts w:ascii="標楷體" w:eastAsia="標楷體" w:hAnsi="標楷體" w:cs="新細明體" w:hint="eastAsia"/>
                <w:szCs w:val="20"/>
              </w:rPr>
              <w:t>●討論時是否發言踴躍。</w:t>
            </w:r>
          </w:p>
          <w:p w:rsidR="00C40073" w:rsidRPr="002A36CB" w:rsidRDefault="00C40073" w:rsidP="00C40073">
            <w:pPr>
              <w:spacing w:line="260" w:lineRule="exact"/>
              <w:jc w:val="both"/>
              <w:rPr>
                <w:rFonts w:ascii="標楷體" w:eastAsia="標楷體" w:hAnsi="標楷體" w:cs="新細明體"/>
                <w:szCs w:val="20"/>
              </w:rPr>
            </w:pPr>
            <w:r w:rsidRPr="002A36CB">
              <w:rPr>
                <w:rFonts w:ascii="標楷體" w:eastAsia="標楷體" w:hAnsi="標楷體" w:cs="新細明體" w:hint="eastAsia"/>
                <w:szCs w:val="20"/>
              </w:rPr>
              <w:t>●發表意見時是否條理清晰。</w:t>
            </w:r>
          </w:p>
          <w:p w:rsidR="00C40073" w:rsidRPr="002A36CB" w:rsidRDefault="00C40073" w:rsidP="00C40073">
            <w:pPr>
              <w:spacing w:line="260" w:lineRule="exact"/>
              <w:jc w:val="both"/>
              <w:rPr>
                <w:rFonts w:ascii="標楷體" w:eastAsia="標楷體" w:hAnsi="標楷體" w:cs="新細明體"/>
                <w:szCs w:val="20"/>
              </w:rPr>
            </w:pPr>
            <w:r w:rsidRPr="002A36CB">
              <w:rPr>
                <w:rFonts w:ascii="標楷體" w:eastAsia="標楷體" w:hAnsi="標楷體" w:cs="新細明體" w:hint="eastAsia"/>
                <w:szCs w:val="20"/>
              </w:rPr>
              <w:t>●在別人發言時，是否能夠虛心傾聽，尊重他人。</w:t>
            </w:r>
          </w:p>
          <w:p w:rsidR="00C40073" w:rsidRPr="002A36CB" w:rsidRDefault="00C40073" w:rsidP="00C40073">
            <w:pPr>
              <w:spacing w:line="260" w:lineRule="exact"/>
              <w:jc w:val="both"/>
              <w:rPr>
                <w:rFonts w:ascii="標楷體" w:eastAsia="標楷體" w:hAnsi="標楷體" w:cs="新細明體"/>
                <w:szCs w:val="20"/>
              </w:rPr>
            </w:pPr>
            <w:r w:rsidRPr="002A36CB">
              <w:rPr>
                <w:rFonts w:ascii="標楷體" w:eastAsia="標楷體" w:hAnsi="標楷體" w:cs="新細明體" w:hint="eastAsia"/>
                <w:szCs w:val="20"/>
              </w:rPr>
              <w:t>2分組討論：</w:t>
            </w:r>
          </w:p>
          <w:p w:rsidR="00C40073" w:rsidRPr="002A36CB" w:rsidRDefault="00C40073" w:rsidP="00C40073">
            <w:pPr>
              <w:spacing w:line="260" w:lineRule="exact"/>
              <w:jc w:val="both"/>
              <w:rPr>
                <w:rFonts w:ascii="標楷體" w:eastAsia="標楷體" w:hAnsi="標楷體" w:cs="新細明體"/>
                <w:szCs w:val="20"/>
              </w:rPr>
            </w:pPr>
            <w:r w:rsidRPr="002A36CB">
              <w:rPr>
                <w:rFonts w:ascii="標楷體" w:eastAsia="標楷體" w:hAnsi="標楷體" w:cs="新細明體" w:hint="eastAsia"/>
                <w:szCs w:val="20"/>
              </w:rPr>
              <w:t>●進行分組討論時能踴躍發</w:t>
            </w:r>
          </w:p>
          <w:p w:rsidR="00C40073" w:rsidRPr="002A36CB" w:rsidRDefault="00C40073" w:rsidP="00C40073">
            <w:pPr>
              <w:spacing w:line="260" w:lineRule="exact"/>
              <w:jc w:val="both"/>
              <w:rPr>
                <w:rFonts w:ascii="標楷體" w:eastAsia="標楷體" w:hAnsi="標楷體" w:cs="新細明體"/>
                <w:szCs w:val="20"/>
              </w:rPr>
            </w:pPr>
            <w:r w:rsidRPr="002A36CB">
              <w:rPr>
                <w:rFonts w:ascii="標楷體" w:eastAsia="標楷體" w:hAnsi="標楷體" w:cs="新細明體" w:hint="eastAsia"/>
                <w:szCs w:val="20"/>
              </w:rPr>
              <w:t>言，參與度高。</w:t>
            </w:r>
          </w:p>
          <w:p w:rsidR="00C40073" w:rsidRPr="002A36CB" w:rsidRDefault="00C40073" w:rsidP="00C40073">
            <w:pPr>
              <w:spacing w:line="260" w:lineRule="exact"/>
              <w:jc w:val="both"/>
              <w:rPr>
                <w:rFonts w:ascii="標楷體" w:eastAsia="標楷體" w:hAnsi="標楷體" w:cs="新細明體"/>
                <w:szCs w:val="20"/>
              </w:rPr>
            </w:pPr>
            <w:r w:rsidRPr="002A36CB">
              <w:rPr>
                <w:rFonts w:ascii="標楷體" w:eastAsia="標楷體" w:hAnsi="標楷體" w:cs="新細明體" w:hint="eastAsia"/>
                <w:szCs w:val="20"/>
              </w:rPr>
              <w:t>●能對小組工作有所貢獻，與組員一起完成小組任務。</w:t>
            </w:r>
          </w:p>
          <w:p w:rsidR="00C40073" w:rsidRPr="002A36CB" w:rsidRDefault="00C40073" w:rsidP="00C40073">
            <w:pPr>
              <w:spacing w:line="260" w:lineRule="exact"/>
              <w:jc w:val="both"/>
              <w:rPr>
                <w:rFonts w:ascii="標楷體" w:eastAsia="標楷體" w:hAnsi="標楷體" w:cs="新細明體"/>
                <w:szCs w:val="20"/>
              </w:rPr>
            </w:pPr>
          </w:p>
          <w:p w:rsidR="00C40073" w:rsidRPr="002A36CB" w:rsidRDefault="00C40073" w:rsidP="00C40073">
            <w:pPr>
              <w:spacing w:line="260" w:lineRule="exact"/>
              <w:jc w:val="both"/>
              <w:rPr>
                <w:rFonts w:ascii="標楷體" w:eastAsia="標楷體" w:hAnsi="標楷體" w:cs="新細明體"/>
                <w:szCs w:val="20"/>
              </w:rPr>
            </w:pPr>
            <w:r w:rsidRPr="002A36CB">
              <w:rPr>
                <w:rFonts w:ascii="標楷體" w:eastAsia="標楷體" w:hAnsi="標楷體" w:cs="新細明體" w:hint="eastAsia"/>
                <w:szCs w:val="20"/>
              </w:rPr>
              <w:t>【永續海洋食堂】</w:t>
            </w:r>
            <w:r>
              <w:rPr>
                <w:rFonts w:ascii="標楷體" w:eastAsia="標楷體" w:hAnsi="標楷體" w:cs="新細明體" w:hint="eastAsia"/>
                <w:szCs w:val="20"/>
              </w:rPr>
              <w:t>25%</w:t>
            </w:r>
          </w:p>
          <w:p w:rsidR="00C40073" w:rsidRPr="002A36CB" w:rsidRDefault="00C40073" w:rsidP="00C40073">
            <w:pPr>
              <w:spacing w:line="260" w:lineRule="exact"/>
              <w:jc w:val="both"/>
              <w:rPr>
                <w:rFonts w:ascii="標楷體" w:eastAsia="標楷體" w:hAnsi="標楷體" w:cs="新細明體"/>
                <w:szCs w:val="20"/>
              </w:rPr>
            </w:pPr>
            <w:r w:rsidRPr="002A36CB">
              <w:rPr>
                <w:rFonts w:ascii="標楷體" w:eastAsia="標楷體" w:hAnsi="標楷體" w:cs="新細明體" w:hint="eastAsia"/>
                <w:szCs w:val="20"/>
              </w:rPr>
              <w:t>1.觀察</w:t>
            </w:r>
          </w:p>
          <w:p w:rsidR="00C40073" w:rsidRPr="002A36CB" w:rsidRDefault="00C40073" w:rsidP="00C40073">
            <w:pPr>
              <w:spacing w:line="260" w:lineRule="exact"/>
              <w:jc w:val="both"/>
              <w:rPr>
                <w:rFonts w:ascii="標楷體" w:eastAsia="標楷體" w:hAnsi="標楷體" w:cs="新細明體"/>
                <w:szCs w:val="20"/>
              </w:rPr>
            </w:pPr>
            <w:r w:rsidRPr="002A36CB">
              <w:rPr>
                <w:rFonts w:ascii="標楷體" w:eastAsia="標楷體" w:hAnsi="標楷體" w:cs="新細明體" w:hint="eastAsia"/>
                <w:szCs w:val="20"/>
              </w:rPr>
              <w:t>2.口頭回答</w:t>
            </w:r>
          </w:p>
          <w:p w:rsidR="00C40073" w:rsidRPr="002A36CB" w:rsidRDefault="00C40073" w:rsidP="00C40073">
            <w:pPr>
              <w:spacing w:line="260" w:lineRule="exact"/>
              <w:jc w:val="both"/>
              <w:rPr>
                <w:rFonts w:ascii="標楷體" w:eastAsia="標楷體" w:hAnsi="標楷體" w:cs="新細明體"/>
                <w:szCs w:val="20"/>
              </w:rPr>
            </w:pPr>
            <w:r w:rsidRPr="002A36CB">
              <w:rPr>
                <w:rFonts w:ascii="標楷體" w:eastAsia="標楷體" w:hAnsi="標楷體" w:cs="新細明體" w:hint="eastAsia"/>
                <w:szCs w:val="20"/>
              </w:rPr>
              <w:t>●能說出餐點中出現的海鮮的名字。</w:t>
            </w:r>
          </w:p>
          <w:p w:rsidR="00C40073" w:rsidRPr="002A36CB" w:rsidRDefault="00C40073" w:rsidP="00C40073">
            <w:pPr>
              <w:spacing w:line="260" w:lineRule="exact"/>
              <w:jc w:val="both"/>
              <w:rPr>
                <w:rFonts w:ascii="標楷體" w:eastAsia="標楷體" w:hAnsi="標楷體" w:cs="新細明體"/>
                <w:szCs w:val="20"/>
              </w:rPr>
            </w:pPr>
            <w:r w:rsidRPr="002A36CB">
              <w:rPr>
                <w:rFonts w:ascii="標楷體" w:eastAsia="標楷體" w:hAnsi="標楷體" w:cs="新細明體" w:hint="eastAsia"/>
                <w:szCs w:val="20"/>
              </w:rPr>
              <w:t>●能說出這些海鮮的特性、在海鮮指南中的燈號及其面臨的問題等。</w:t>
            </w:r>
          </w:p>
          <w:p w:rsidR="00C40073" w:rsidRPr="002A36CB" w:rsidRDefault="00C40073" w:rsidP="00C40073">
            <w:pPr>
              <w:spacing w:line="260" w:lineRule="exact"/>
              <w:jc w:val="both"/>
              <w:rPr>
                <w:rFonts w:ascii="標楷體" w:eastAsia="標楷體" w:hAnsi="標楷體" w:cs="新細明體"/>
                <w:szCs w:val="20"/>
              </w:rPr>
            </w:pPr>
            <w:r w:rsidRPr="002A36CB">
              <w:rPr>
                <w:rFonts w:ascii="標楷體" w:eastAsia="標楷體" w:hAnsi="標楷體" w:cs="新細明體" w:hint="eastAsia"/>
                <w:szCs w:val="20"/>
              </w:rPr>
              <w:t>3.書面報告</w:t>
            </w:r>
          </w:p>
          <w:p w:rsidR="00C40073" w:rsidRPr="002A36CB" w:rsidRDefault="00C40073" w:rsidP="00C40073">
            <w:pPr>
              <w:spacing w:line="260" w:lineRule="exact"/>
              <w:jc w:val="both"/>
              <w:rPr>
                <w:rFonts w:ascii="標楷體" w:eastAsia="標楷體" w:hAnsi="標楷體" w:cs="新細明體"/>
                <w:szCs w:val="20"/>
              </w:rPr>
            </w:pPr>
          </w:p>
          <w:p w:rsidR="00C40073" w:rsidRPr="002A36CB" w:rsidRDefault="00C40073" w:rsidP="00C40073">
            <w:pPr>
              <w:spacing w:line="260" w:lineRule="exact"/>
              <w:jc w:val="both"/>
              <w:rPr>
                <w:rFonts w:ascii="標楷體" w:eastAsia="標楷體" w:hAnsi="標楷體" w:cs="新細明體"/>
                <w:szCs w:val="20"/>
              </w:rPr>
            </w:pPr>
            <w:r w:rsidRPr="002A36CB">
              <w:rPr>
                <w:rFonts w:ascii="標楷體" w:eastAsia="標楷體" w:hAnsi="標楷體" w:cs="新細明體" w:hint="eastAsia"/>
                <w:szCs w:val="20"/>
              </w:rPr>
              <w:lastRenderedPageBreak/>
              <w:t>【氣候行動】</w:t>
            </w:r>
            <w:r>
              <w:rPr>
                <w:rFonts w:ascii="標楷體" w:eastAsia="標楷體" w:hAnsi="標楷體" w:cs="新細明體" w:hint="eastAsia"/>
                <w:szCs w:val="20"/>
              </w:rPr>
              <w:t>25%</w:t>
            </w:r>
          </w:p>
          <w:p w:rsidR="00C40073" w:rsidRPr="002A36CB" w:rsidRDefault="00C40073" w:rsidP="00C40073">
            <w:pPr>
              <w:spacing w:line="260" w:lineRule="exact"/>
              <w:jc w:val="both"/>
              <w:rPr>
                <w:rFonts w:ascii="標楷體" w:eastAsia="標楷體" w:hAnsi="標楷體" w:cs="新細明體"/>
                <w:szCs w:val="20"/>
              </w:rPr>
            </w:pPr>
            <w:r w:rsidRPr="002A36CB">
              <w:rPr>
                <w:rFonts w:ascii="標楷體" w:eastAsia="標楷體" w:hAnsi="標楷體" w:cs="新細明體" w:hint="eastAsia"/>
                <w:szCs w:val="20"/>
              </w:rPr>
              <w:t>1.觀察</w:t>
            </w:r>
          </w:p>
          <w:p w:rsidR="00C40073" w:rsidRPr="002A36CB" w:rsidRDefault="00C40073" w:rsidP="00C40073">
            <w:pPr>
              <w:spacing w:line="260" w:lineRule="exact"/>
              <w:jc w:val="both"/>
              <w:rPr>
                <w:rFonts w:ascii="標楷體" w:eastAsia="標楷體" w:hAnsi="標楷體" w:cs="新細明體"/>
                <w:szCs w:val="20"/>
              </w:rPr>
            </w:pPr>
            <w:r w:rsidRPr="002A36CB">
              <w:rPr>
                <w:rFonts w:ascii="標楷體" w:eastAsia="標楷體" w:hAnsi="標楷體" w:cs="新細明體" w:hint="eastAsia"/>
                <w:szCs w:val="20"/>
              </w:rPr>
              <w:t>2.口頭回答</w:t>
            </w:r>
          </w:p>
          <w:p w:rsidR="00C40073" w:rsidRPr="002A36CB" w:rsidRDefault="00C40073" w:rsidP="00C40073">
            <w:pPr>
              <w:spacing w:line="260" w:lineRule="exact"/>
              <w:jc w:val="both"/>
              <w:rPr>
                <w:rFonts w:ascii="標楷體" w:eastAsia="標楷體" w:hAnsi="標楷體" w:cs="新細明體"/>
                <w:szCs w:val="20"/>
              </w:rPr>
            </w:pPr>
            <w:r w:rsidRPr="002A36CB">
              <w:rPr>
                <w:rFonts w:ascii="標楷體" w:eastAsia="標楷體" w:hAnsi="標楷體" w:cs="新細明體" w:hint="eastAsia"/>
                <w:szCs w:val="20"/>
              </w:rPr>
              <w:t>●能說出人類的活動可能對環境造成什麼影響。</w:t>
            </w:r>
          </w:p>
          <w:p w:rsidR="00C40073" w:rsidRPr="002A36CB" w:rsidRDefault="00C40073" w:rsidP="00C40073">
            <w:pPr>
              <w:spacing w:line="260" w:lineRule="exact"/>
              <w:jc w:val="both"/>
              <w:rPr>
                <w:rFonts w:ascii="標楷體" w:eastAsia="標楷體" w:hAnsi="標楷體" w:cs="新細明體"/>
                <w:szCs w:val="20"/>
              </w:rPr>
            </w:pPr>
            <w:r w:rsidRPr="002A36CB">
              <w:rPr>
                <w:rFonts w:ascii="標楷體" w:eastAsia="標楷體" w:hAnsi="標楷體" w:cs="新細明體" w:hint="eastAsia"/>
                <w:szCs w:val="20"/>
              </w:rPr>
              <w:t>●能說出有哪些流行病可能跟人畜接觸有關。</w:t>
            </w:r>
          </w:p>
          <w:p w:rsidR="00C40073" w:rsidRPr="002A36CB" w:rsidRDefault="00C40073" w:rsidP="00C40073">
            <w:pPr>
              <w:spacing w:line="260" w:lineRule="exact"/>
              <w:jc w:val="both"/>
              <w:rPr>
                <w:rFonts w:ascii="標楷體" w:eastAsia="標楷體" w:hAnsi="標楷體" w:cs="新細明體"/>
                <w:szCs w:val="20"/>
              </w:rPr>
            </w:pPr>
          </w:p>
          <w:p w:rsidR="00C40073" w:rsidRPr="002A36CB" w:rsidRDefault="00C40073" w:rsidP="00C40073">
            <w:pPr>
              <w:spacing w:line="260" w:lineRule="exact"/>
              <w:jc w:val="both"/>
              <w:rPr>
                <w:rFonts w:ascii="標楷體" w:eastAsia="標楷體" w:hAnsi="標楷體" w:cs="新細明體"/>
                <w:szCs w:val="20"/>
              </w:rPr>
            </w:pPr>
            <w:r w:rsidRPr="002A36CB">
              <w:rPr>
                <w:rFonts w:ascii="標楷體" w:eastAsia="標楷體" w:hAnsi="標楷體" w:cs="新細明體" w:hint="eastAsia"/>
                <w:szCs w:val="20"/>
              </w:rPr>
              <w:t>【模擬溫室效應】</w:t>
            </w:r>
            <w:r>
              <w:rPr>
                <w:rFonts w:ascii="標楷體" w:eastAsia="標楷體" w:hAnsi="標楷體" w:cs="新細明體" w:hint="eastAsia"/>
                <w:szCs w:val="20"/>
              </w:rPr>
              <w:t>25%</w:t>
            </w:r>
          </w:p>
          <w:p w:rsidR="00C40073" w:rsidRPr="002A36CB" w:rsidRDefault="00C40073" w:rsidP="00C40073">
            <w:pPr>
              <w:spacing w:line="260" w:lineRule="exact"/>
              <w:jc w:val="both"/>
              <w:rPr>
                <w:rFonts w:ascii="標楷體" w:eastAsia="標楷體" w:hAnsi="標楷體" w:cs="新細明體"/>
                <w:szCs w:val="20"/>
              </w:rPr>
            </w:pPr>
            <w:r w:rsidRPr="002A36CB">
              <w:rPr>
                <w:rFonts w:ascii="標楷體" w:eastAsia="標楷體" w:hAnsi="標楷體" w:cs="新細明體" w:hint="eastAsia"/>
                <w:szCs w:val="20"/>
              </w:rPr>
              <w:t>1.觀察</w:t>
            </w:r>
          </w:p>
          <w:p w:rsidR="00C40073" w:rsidRPr="002A36CB" w:rsidRDefault="00C40073" w:rsidP="00C40073">
            <w:pPr>
              <w:spacing w:line="260" w:lineRule="exact"/>
              <w:jc w:val="both"/>
              <w:rPr>
                <w:rFonts w:ascii="標楷體" w:eastAsia="標楷體" w:hAnsi="標楷體" w:cs="新細明體"/>
                <w:szCs w:val="20"/>
              </w:rPr>
            </w:pPr>
            <w:r w:rsidRPr="002A36CB">
              <w:rPr>
                <w:rFonts w:ascii="標楷體" w:eastAsia="標楷體" w:hAnsi="標楷體" w:cs="新細明體" w:hint="eastAsia"/>
                <w:szCs w:val="20"/>
              </w:rPr>
              <w:t>2.口頭回答</w:t>
            </w:r>
          </w:p>
          <w:p w:rsidR="00C40073" w:rsidRPr="002A36CB" w:rsidRDefault="00C40073" w:rsidP="00C40073">
            <w:pPr>
              <w:spacing w:line="260" w:lineRule="exact"/>
              <w:jc w:val="both"/>
              <w:rPr>
                <w:rFonts w:ascii="標楷體" w:eastAsia="標楷體" w:hAnsi="標楷體" w:cs="新細明體"/>
                <w:szCs w:val="20"/>
              </w:rPr>
            </w:pPr>
            <w:r w:rsidRPr="002A36CB">
              <w:rPr>
                <w:rFonts w:ascii="標楷體" w:eastAsia="標楷體" w:hAnsi="標楷體" w:cs="新細明體" w:hint="eastAsia"/>
                <w:szCs w:val="20"/>
              </w:rPr>
              <w:t>●能說出有無植物可能對溫室效應造成什麼影響。</w:t>
            </w:r>
          </w:p>
          <w:p w:rsidR="00C40073" w:rsidRPr="002A36CB" w:rsidRDefault="00C40073" w:rsidP="00C40073">
            <w:pPr>
              <w:spacing w:line="260" w:lineRule="exact"/>
              <w:jc w:val="both"/>
              <w:rPr>
                <w:rFonts w:ascii="標楷體" w:eastAsia="標楷體" w:hAnsi="標楷體" w:cs="新細明體"/>
                <w:szCs w:val="20"/>
              </w:rPr>
            </w:pPr>
            <w:r w:rsidRPr="002A36CB">
              <w:rPr>
                <w:rFonts w:ascii="標楷體" w:eastAsia="標楷體" w:hAnsi="標楷體" w:cs="新細明體" w:hint="eastAsia"/>
                <w:szCs w:val="20"/>
              </w:rPr>
              <w:t>●能說出有哪些變因可能會影響本活動的溫度變化。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36CB">
              <w:rPr>
                <w:rFonts w:ascii="標楷體" w:eastAsia="標楷體" w:hAnsi="標楷體" w:cs="新細明體" w:hint="eastAsia"/>
                <w:szCs w:val="20"/>
              </w:rPr>
              <w:t>3.書面報告</w:t>
            </w:r>
          </w:p>
        </w:tc>
        <w:tc>
          <w:tcPr>
            <w:tcW w:w="8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490EA5" w:rsidRDefault="00C40073" w:rsidP="00C40073">
            <w:pPr>
              <w:widowControl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【海洋教育】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海J14 探討海洋生物與生態環境之關聯。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海J18 探討人類活動對海洋生態的影響。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海J19 了解海洋資源之有限性，保護海洋環境。</w:t>
            </w:r>
          </w:p>
          <w:p w:rsidR="00C40073" w:rsidRPr="00490EA5" w:rsidRDefault="00C40073" w:rsidP="00C40073">
            <w:pPr>
              <w:widowControl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C40073" w:rsidRPr="00490EA5" w:rsidRDefault="00C40073" w:rsidP="00C40073">
            <w:pPr>
              <w:widowControl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戶J1 善用教室外、戶外及校外教學，認識臺灣環境並參訪自然及文化資產，如國家公園、國家風景區及森林公園等。</w:t>
            </w:r>
          </w:p>
          <w:p w:rsidR="00C40073" w:rsidRPr="00490EA5" w:rsidRDefault="00C40073" w:rsidP="00C40073">
            <w:pPr>
              <w:widowControl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戶J2 擴充對環境的理解，運用所學的知識到生活當中，具備觀察、描述、測量紀錄的能力。</w:t>
            </w:r>
          </w:p>
          <w:p w:rsidR="00C40073" w:rsidRPr="00490EA5" w:rsidRDefault="00C40073" w:rsidP="00C40073">
            <w:pPr>
              <w:widowControl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  <w:p w:rsidR="00C40073" w:rsidRPr="00490EA5" w:rsidRDefault="00C40073" w:rsidP="00C40073">
            <w:pPr>
              <w:spacing w:line="26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C40073" w:rsidRDefault="00C40073" w:rsidP="00C40073">
            <w:pPr>
              <w:widowControl/>
              <w:spacing w:line="260" w:lineRule="exact"/>
              <w:jc w:val="both"/>
              <w:rPr>
                <w:sz w:val="20"/>
                <w:szCs w:val="20"/>
              </w:rPr>
            </w:pPr>
            <w:r w:rsidRPr="00490EA5">
              <w:rPr>
                <w:rFonts w:ascii="標楷體" w:eastAsia="標楷體" w:hAnsi="標楷體" w:hint="eastAsia"/>
                <w:szCs w:val="20"/>
              </w:rPr>
              <w:t>環J10 了解天然災害對人類生活、生命、社會發展與經濟產業的衝擊。</w:t>
            </w:r>
          </w:p>
          <w:p w:rsidR="00C40073" w:rsidRPr="00490EA5" w:rsidRDefault="00C40073" w:rsidP="00C40073">
            <w:pPr>
              <w:widowControl/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35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073" w:rsidRPr="00C9614B" w:rsidRDefault="00C40073" w:rsidP="00C4007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073" w:rsidRPr="003F5D61" w:rsidTr="00980003">
        <w:trPr>
          <w:trHeight w:val="720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40073" w:rsidRPr="00DD63F3" w:rsidRDefault="00C40073" w:rsidP="00C4007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D63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:rsidR="00C40073" w:rsidRPr="00DD63F3" w:rsidRDefault="00C40073" w:rsidP="00C4007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D63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0073" w:rsidRPr="00DD63F3" w:rsidRDefault="00C40073" w:rsidP="00C40073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1.</w:t>
            </w:r>
            <w:r w:rsidRPr="00DD63F3">
              <w:rPr>
                <w:rFonts w:ascii="標楷體" w:eastAsia="標楷體" w:hAnsi="標楷體" w:cs="新細明體" w:hint="eastAsia"/>
                <w:kern w:val="0"/>
                <w:szCs w:val="24"/>
              </w:rPr>
              <w:t>電腦、投影機。</w:t>
            </w:r>
          </w:p>
          <w:p w:rsidR="00C40073" w:rsidRPr="00DD63F3" w:rsidRDefault="00C40073" w:rsidP="00C40073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2.</w:t>
            </w:r>
            <w:r w:rsidRPr="00DD63F3">
              <w:rPr>
                <w:rFonts w:ascii="標楷體" w:eastAsia="標楷體" w:hAnsi="標楷體" w:cs="新細明體" w:hint="eastAsia"/>
                <w:kern w:val="0"/>
                <w:szCs w:val="24"/>
              </w:rPr>
              <w:t>教用版電子教科書。</w:t>
            </w:r>
          </w:p>
          <w:p w:rsidR="00C40073" w:rsidRPr="00DD63F3" w:rsidRDefault="00C40073" w:rsidP="00C40073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3.</w:t>
            </w:r>
            <w:r w:rsidRPr="00DD63F3">
              <w:rPr>
                <w:rFonts w:ascii="標楷體" w:eastAsia="標楷體" w:hAnsi="標楷體" w:cs="新細明體" w:hint="eastAsia"/>
                <w:kern w:val="0"/>
                <w:szCs w:val="24"/>
              </w:rPr>
              <w:t>實驗所需之實驗器材與材料。</w:t>
            </w:r>
          </w:p>
          <w:p w:rsidR="00C40073" w:rsidRPr="00DD63F3" w:rsidRDefault="00C40073" w:rsidP="00C40073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4.</w:t>
            </w:r>
            <w:r w:rsidRPr="00DD63F3">
              <w:rPr>
                <w:rFonts w:ascii="標楷體" w:eastAsia="標楷體" w:hAnsi="標楷體" w:cs="新細明體" w:hint="eastAsia"/>
                <w:kern w:val="0"/>
                <w:szCs w:val="24"/>
              </w:rPr>
              <w:t>相關的教學影片、圖片、書籍。</w:t>
            </w:r>
          </w:p>
        </w:tc>
      </w:tr>
      <w:tr w:rsidR="00C40073" w:rsidRPr="003F5D61" w:rsidTr="00980003">
        <w:trPr>
          <w:trHeight w:val="720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40073" w:rsidRPr="003F5D61" w:rsidRDefault="00C40073" w:rsidP="00C4007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0073" w:rsidRPr="003F5D61" w:rsidRDefault="00C40073" w:rsidP="00C40073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763138" w:rsidRDefault="00763138"/>
    <w:p w:rsidR="00763138" w:rsidRDefault="00763138"/>
    <w:p w:rsidR="00763138" w:rsidRDefault="00763138"/>
    <w:p w:rsidR="005D457E" w:rsidRDefault="005D457E"/>
    <w:sectPr w:rsidR="005D457E" w:rsidSect="00EE31A4">
      <w:pgSz w:w="23814" w:h="16840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5412" w:rsidRDefault="00B15412" w:rsidP="00490EED">
      <w:r>
        <w:separator/>
      </w:r>
    </w:p>
  </w:endnote>
  <w:endnote w:type="continuationSeparator" w:id="0">
    <w:p w:rsidR="00B15412" w:rsidRDefault="00B15412" w:rsidP="00490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5412" w:rsidRDefault="00B15412" w:rsidP="00490EED">
      <w:r>
        <w:separator/>
      </w:r>
    </w:p>
  </w:footnote>
  <w:footnote w:type="continuationSeparator" w:id="0">
    <w:p w:rsidR="00B15412" w:rsidRDefault="00B15412" w:rsidP="00490E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5D61"/>
    <w:rsid w:val="00005348"/>
    <w:rsid w:val="000171A5"/>
    <w:rsid w:val="00020D00"/>
    <w:rsid w:val="00030EDD"/>
    <w:rsid w:val="00031178"/>
    <w:rsid w:val="000601EE"/>
    <w:rsid w:val="00062848"/>
    <w:rsid w:val="000637C1"/>
    <w:rsid w:val="000A244E"/>
    <w:rsid w:val="000B7547"/>
    <w:rsid w:val="000D2FCC"/>
    <w:rsid w:val="000E2C53"/>
    <w:rsid w:val="000E46CE"/>
    <w:rsid w:val="001016E5"/>
    <w:rsid w:val="00102B78"/>
    <w:rsid w:val="00136206"/>
    <w:rsid w:val="0016065A"/>
    <w:rsid w:val="001B6B28"/>
    <w:rsid w:val="00287C65"/>
    <w:rsid w:val="00291F11"/>
    <w:rsid w:val="002A36CB"/>
    <w:rsid w:val="002B0DB5"/>
    <w:rsid w:val="002C6451"/>
    <w:rsid w:val="00303E01"/>
    <w:rsid w:val="0035322A"/>
    <w:rsid w:val="003C3750"/>
    <w:rsid w:val="003C5680"/>
    <w:rsid w:val="003E07FD"/>
    <w:rsid w:val="003F42C4"/>
    <w:rsid w:val="003F5D61"/>
    <w:rsid w:val="003F65EF"/>
    <w:rsid w:val="004001AF"/>
    <w:rsid w:val="004275CB"/>
    <w:rsid w:val="004858FA"/>
    <w:rsid w:val="00490EED"/>
    <w:rsid w:val="00492583"/>
    <w:rsid w:val="004E050E"/>
    <w:rsid w:val="004E7EEB"/>
    <w:rsid w:val="00530607"/>
    <w:rsid w:val="0057704F"/>
    <w:rsid w:val="005D1CA6"/>
    <w:rsid w:val="005D457E"/>
    <w:rsid w:val="005F6841"/>
    <w:rsid w:val="00600AF6"/>
    <w:rsid w:val="006265A2"/>
    <w:rsid w:val="00633DEA"/>
    <w:rsid w:val="00641A9E"/>
    <w:rsid w:val="00645999"/>
    <w:rsid w:val="00662E76"/>
    <w:rsid w:val="006A5CD8"/>
    <w:rsid w:val="006C1E84"/>
    <w:rsid w:val="006E4012"/>
    <w:rsid w:val="00700EDF"/>
    <w:rsid w:val="0070667D"/>
    <w:rsid w:val="00726FCF"/>
    <w:rsid w:val="00763138"/>
    <w:rsid w:val="0078334B"/>
    <w:rsid w:val="0078618A"/>
    <w:rsid w:val="007A5F1C"/>
    <w:rsid w:val="007C58B6"/>
    <w:rsid w:val="007E044B"/>
    <w:rsid w:val="007E1523"/>
    <w:rsid w:val="007E2C8E"/>
    <w:rsid w:val="008038DF"/>
    <w:rsid w:val="00827E72"/>
    <w:rsid w:val="00863598"/>
    <w:rsid w:val="008A46FB"/>
    <w:rsid w:val="008E332F"/>
    <w:rsid w:val="008E76E5"/>
    <w:rsid w:val="0090695C"/>
    <w:rsid w:val="009239A4"/>
    <w:rsid w:val="00935F4D"/>
    <w:rsid w:val="00962575"/>
    <w:rsid w:val="00980003"/>
    <w:rsid w:val="00983724"/>
    <w:rsid w:val="009A2E37"/>
    <w:rsid w:val="009B24A9"/>
    <w:rsid w:val="009E4226"/>
    <w:rsid w:val="00A074E2"/>
    <w:rsid w:val="00A722E7"/>
    <w:rsid w:val="00AB47FA"/>
    <w:rsid w:val="00AC4B83"/>
    <w:rsid w:val="00AD0B66"/>
    <w:rsid w:val="00AE2C9F"/>
    <w:rsid w:val="00AF7F96"/>
    <w:rsid w:val="00B15412"/>
    <w:rsid w:val="00B26C79"/>
    <w:rsid w:val="00B42E27"/>
    <w:rsid w:val="00B70B36"/>
    <w:rsid w:val="00BC4BB5"/>
    <w:rsid w:val="00BD7C89"/>
    <w:rsid w:val="00BF7A39"/>
    <w:rsid w:val="00C07AE3"/>
    <w:rsid w:val="00C229F8"/>
    <w:rsid w:val="00C23A19"/>
    <w:rsid w:val="00C34770"/>
    <w:rsid w:val="00C40073"/>
    <w:rsid w:val="00CC1908"/>
    <w:rsid w:val="00CD4F31"/>
    <w:rsid w:val="00CF3B58"/>
    <w:rsid w:val="00D10B52"/>
    <w:rsid w:val="00D32C9E"/>
    <w:rsid w:val="00D47AA4"/>
    <w:rsid w:val="00D6484C"/>
    <w:rsid w:val="00D84AF7"/>
    <w:rsid w:val="00D8753B"/>
    <w:rsid w:val="00DC585F"/>
    <w:rsid w:val="00DD63F3"/>
    <w:rsid w:val="00DF2281"/>
    <w:rsid w:val="00DF794A"/>
    <w:rsid w:val="00E14ABA"/>
    <w:rsid w:val="00E214F2"/>
    <w:rsid w:val="00E300B1"/>
    <w:rsid w:val="00E365EF"/>
    <w:rsid w:val="00E755DA"/>
    <w:rsid w:val="00E875AB"/>
    <w:rsid w:val="00EE31A4"/>
    <w:rsid w:val="00F112CB"/>
    <w:rsid w:val="00F320BF"/>
    <w:rsid w:val="00F61326"/>
    <w:rsid w:val="00F64A26"/>
    <w:rsid w:val="00F665FC"/>
    <w:rsid w:val="00FB3478"/>
    <w:rsid w:val="00FC1C90"/>
    <w:rsid w:val="00FD7F70"/>
    <w:rsid w:val="00FE0596"/>
    <w:rsid w:val="00FE16D4"/>
    <w:rsid w:val="00FF34AB"/>
    <w:rsid w:val="00FF5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2CBD93"/>
  <w15:docId w15:val="{687829BC-0418-43EC-B18B-442C07F33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132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0E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90EE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90E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90EED"/>
    <w:rPr>
      <w:sz w:val="20"/>
      <w:szCs w:val="20"/>
    </w:rPr>
  </w:style>
  <w:style w:type="paragraph" w:customStyle="1" w:styleId="Default">
    <w:name w:val="Default"/>
    <w:rsid w:val="004E7EEB"/>
    <w:pPr>
      <w:autoSpaceDE w:val="0"/>
      <w:autoSpaceDN w:val="0"/>
      <w:adjustRightInd w:val="0"/>
      <w:ind w:firstLine="23"/>
      <w:jc w:val="both"/>
    </w:pPr>
    <w:rPr>
      <w:rFonts w:ascii="標楷體" w:eastAsia="新細明體" w:hAnsi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23</Pages>
  <Words>6135</Words>
  <Characters>34972</Characters>
  <Application>Microsoft Office Word</Application>
  <DocSecurity>0</DocSecurity>
  <Lines>291</Lines>
  <Paragraphs>82</Paragraphs>
  <ScaleCrop>false</ScaleCrop>
  <Company/>
  <LinksUpToDate>false</LinksUpToDate>
  <CharactersWithSpaces>41025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Emotion</cp:lastModifiedBy>
  <cp:revision>72</cp:revision>
  <dcterms:created xsi:type="dcterms:W3CDTF">2021-03-18T02:38:00Z</dcterms:created>
  <dcterms:modified xsi:type="dcterms:W3CDTF">2025-06-28T13:46:00Z</dcterms:modified>
</cp:coreProperties>
</file>